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ABE46" w14:textId="264DCAA9" w:rsidR="008513D6" w:rsidRPr="00EE1905" w:rsidRDefault="008513D6" w:rsidP="008513D6">
      <w:pPr>
        <w:spacing w:after="200"/>
        <w:rPr>
          <w:rFonts w:ascii="Times New Roman" w:eastAsia="Cambria" w:hAnsi="Times New Roman" w:cs="Times New Roman"/>
          <w:b/>
        </w:rPr>
      </w:pPr>
      <w:bookmarkStart w:id="0" w:name="_GoBack"/>
      <w:bookmarkEnd w:id="0"/>
      <w:r w:rsidRPr="00EE1905">
        <w:rPr>
          <w:rFonts w:ascii="Times New Roman" w:eastAsia="Cambria" w:hAnsi="Times New Roman" w:cs="Times New Roman"/>
          <w:b/>
        </w:rPr>
        <w:t xml:space="preserve">PI Name: </w:t>
      </w:r>
      <w:r w:rsidRPr="00EE1905">
        <w:rPr>
          <w:rFonts w:ascii="Times New Roman" w:eastAsia="Cambria" w:hAnsi="Times New Roman" w:cs="Times New Roman"/>
        </w:rPr>
        <w:t>Roberto Leon</w:t>
      </w:r>
    </w:p>
    <w:p w14:paraId="7A92764B" w14:textId="160831D2" w:rsidR="008513D6" w:rsidRPr="00EE1905" w:rsidRDefault="008513D6" w:rsidP="008513D6">
      <w:pPr>
        <w:spacing w:after="200"/>
        <w:rPr>
          <w:rFonts w:ascii="Times New Roman" w:eastAsia="Cambria" w:hAnsi="Times New Roman" w:cs="Times New Roman"/>
        </w:rPr>
      </w:pPr>
      <w:r w:rsidRPr="00EE1905">
        <w:rPr>
          <w:rFonts w:ascii="Times New Roman" w:eastAsia="Cambria" w:hAnsi="Times New Roman" w:cs="Times New Roman"/>
          <w:b/>
        </w:rPr>
        <w:t>Science Education Title</w:t>
      </w:r>
      <w:r w:rsidRPr="00EE1905">
        <w:rPr>
          <w:rFonts w:ascii="Times New Roman" w:eastAsia="Cambria" w:hAnsi="Times New Roman" w:cs="Times New Roman"/>
        </w:rPr>
        <w:t xml:space="preserve">: </w:t>
      </w:r>
      <w:r w:rsidR="0011039C">
        <w:rPr>
          <w:rFonts w:ascii="Times New Roman" w:eastAsia="Cambria" w:hAnsi="Times New Roman" w:cs="Times New Roman"/>
        </w:rPr>
        <w:t xml:space="preserve">Tension </w:t>
      </w:r>
      <w:r w:rsidR="003908CC" w:rsidRPr="00EE1905">
        <w:rPr>
          <w:rFonts w:ascii="Times New Roman" w:eastAsia="Cambria" w:hAnsi="Times New Roman" w:cs="Times New Roman"/>
        </w:rPr>
        <w:t xml:space="preserve">Tests on </w:t>
      </w:r>
      <w:r w:rsidR="00015B6D" w:rsidRPr="00EE1905">
        <w:rPr>
          <w:rFonts w:ascii="Times New Roman" w:eastAsia="Cambria" w:hAnsi="Times New Roman" w:cs="Times New Roman"/>
        </w:rPr>
        <w:t>Hardened</w:t>
      </w:r>
      <w:r w:rsidR="008A0394" w:rsidRPr="00EE1905">
        <w:rPr>
          <w:rFonts w:ascii="Times New Roman" w:eastAsia="Cambria" w:hAnsi="Times New Roman" w:cs="Times New Roman"/>
        </w:rPr>
        <w:t xml:space="preserve"> Concrete</w:t>
      </w:r>
    </w:p>
    <w:p w14:paraId="5FD1068B" w14:textId="77777777" w:rsidR="008513D6" w:rsidRPr="00EE1905" w:rsidRDefault="008513D6" w:rsidP="008513D6">
      <w:pPr>
        <w:spacing w:after="200"/>
        <w:rPr>
          <w:rFonts w:ascii="Times New Roman" w:eastAsia="Cambria" w:hAnsi="Times New Roman" w:cs="Times New Roman"/>
        </w:rPr>
      </w:pPr>
      <w:r w:rsidRPr="00EE1905">
        <w:rPr>
          <w:rFonts w:ascii="Times New Roman" w:eastAsia="Cambria" w:hAnsi="Times New Roman" w:cs="Times New Roman"/>
          <w:b/>
        </w:rPr>
        <w:t>Overview:</w:t>
      </w:r>
    </w:p>
    <w:p w14:paraId="1C49D510" w14:textId="2DA5D140" w:rsidR="0081502F" w:rsidRPr="00EE1905" w:rsidRDefault="0013666E" w:rsidP="00A8028D">
      <w:pPr>
        <w:spacing w:before="0" w:after="0"/>
        <w:rPr>
          <w:rFonts w:ascii="Times New Roman" w:eastAsia="Times New Roman" w:hAnsi="Times New Roman" w:cs="Times New Roman"/>
          <w:lang w:eastAsia="ko-KR"/>
        </w:rPr>
      </w:pPr>
      <w:r>
        <w:rPr>
          <w:rFonts w:ascii="Times New Roman" w:eastAsia="Times New Roman" w:hAnsi="Times New Roman" w:cs="Times New Roman"/>
          <w:lang w:eastAsia="ko-KR"/>
        </w:rPr>
        <w:t>In a previous laboratory focused on concrete in compression, we observed that concrete can withstand very large stresses under uniaxial compressive forces</w:t>
      </w:r>
      <w:r w:rsidR="00015B6D" w:rsidRPr="00EE1905">
        <w:rPr>
          <w:rFonts w:ascii="Times New Roman" w:eastAsia="Times New Roman" w:hAnsi="Times New Roman" w:cs="Times New Roman"/>
          <w:lang w:eastAsia="ko-KR"/>
        </w:rPr>
        <w:t>.</w:t>
      </w:r>
      <w:r>
        <w:rPr>
          <w:rFonts w:ascii="Times New Roman" w:eastAsia="Times New Roman" w:hAnsi="Times New Roman" w:cs="Times New Roman"/>
          <w:lang w:eastAsia="ko-KR"/>
        </w:rPr>
        <w:t xml:space="preserve">  However, the failures observed were not compressive failures but failures along shear planes where maximum tensile forces occur.  Thus, it is important to understand the behavior of concrete in tension and particularly its maximum strength as that will govern both its ultimate and service behavior.  From the ultimate standpoint, combinations of tension and shear stresses will lead to cracking and immediate and catastrophic failure.  For that reason</w:t>
      </w:r>
      <w:r w:rsidR="001C0F0F">
        <w:rPr>
          <w:rFonts w:ascii="Times New Roman" w:eastAsia="Times New Roman" w:hAnsi="Times New Roman" w:cs="Times New Roman"/>
          <w:lang w:eastAsia="ko-KR"/>
        </w:rPr>
        <w:t>,</w:t>
      </w:r>
      <w:r>
        <w:rPr>
          <w:rFonts w:ascii="Times New Roman" w:eastAsia="Times New Roman" w:hAnsi="Times New Roman" w:cs="Times New Roman"/>
          <w:lang w:eastAsia="ko-KR"/>
        </w:rPr>
        <w:t xml:space="preserve"> concrete is seldom if ever used in an unreinforced condition in structural applications; most concrete members will be reinforced with steel so that these cracks can be stopped and the crack widths limited. The latter is important from the serviceability standpoint because </w:t>
      </w:r>
      <w:r w:rsidR="001C0F0F">
        <w:rPr>
          <w:rFonts w:ascii="Times New Roman" w:eastAsia="Times New Roman" w:hAnsi="Times New Roman" w:cs="Times New Roman"/>
          <w:lang w:eastAsia="ko-KR"/>
        </w:rPr>
        <w:t xml:space="preserve">controlling crack widths and distribution are the key to durability, as this will impede deicing salts and similar chemicals </w:t>
      </w:r>
      <w:r w:rsidR="00845713">
        <w:rPr>
          <w:rFonts w:ascii="Times New Roman" w:eastAsia="Times New Roman" w:hAnsi="Times New Roman" w:cs="Times New Roman"/>
          <w:lang w:eastAsia="ko-KR"/>
        </w:rPr>
        <w:t xml:space="preserve">from </w:t>
      </w:r>
      <w:r w:rsidR="001C0F0F">
        <w:rPr>
          <w:rFonts w:ascii="Times New Roman" w:eastAsia="Times New Roman" w:hAnsi="Times New Roman" w:cs="Times New Roman"/>
          <w:lang w:eastAsia="ko-KR"/>
        </w:rPr>
        <w:t>penetrat</w:t>
      </w:r>
      <w:r w:rsidR="00845713">
        <w:rPr>
          <w:rFonts w:ascii="Times New Roman" w:eastAsia="Times New Roman" w:hAnsi="Times New Roman" w:cs="Times New Roman"/>
          <w:lang w:eastAsia="ko-KR"/>
        </w:rPr>
        <w:t>ing</w:t>
      </w:r>
      <w:r w:rsidR="001C0F0F">
        <w:rPr>
          <w:rFonts w:ascii="Times New Roman" w:eastAsia="Times New Roman" w:hAnsi="Times New Roman" w:cs="Times New Roman"/>
          <w:lang w:eastAsia="ko-KR"/>
        </w:rPr>
        <w:t xml:space="preserve"> and corrod</w:t>
      </w:r>
      <w:r w:rsidR="00845713">
        <w:rPr>
          <w:rFonts w:ascii="Times New Roman" w:eastAsia="Times New Roman" w:hAnsi="Times New Roman" w:cs="Times New Roman"/>
          <w:lang w:eastAsia="ko-KR"/>
        </w:rPr>
        <w:t>ing</w:t>
      </w:r>
      <w:r w:rsidR="001C0F0F">
        <w:rPr>
          <w:rFonts w:ascii="Times New Roman" w:eastAsia="Times New Roman" w:hAnsi="Times New Roman" w:cs="Times New Roman"/>
          <w:lang w:eastAsia="ko-KR"/>
        </w:rPr>
        <w:t xml:space="preserve"> the reinforcing steel.</w:t>
      </w:r>
    </w:p>
    <w:p w14:paraId="5DC86C2E" w14:textId="77777777" w:rsidR="0028504D" w:rsidRPr="00EE1905" w:rsidRDefault="0028504D" w:rsidP="00A8028D">
      <w:pPr>
        <w:spacing w:before="0" w:after="0"/>
        <w:rPr>
          <w:rFonts w:ascii="Times New Roman" w:eastAsia="Times New Roman" w:hAnsi="Times New Roman" w:cs="Times New Roman"/>
          <w:lang w:eastAsia="ko-KR"/>
        </w:rPr>
      </w:pPr>
    </w:p>
    <w:p w14:paraId="6CEB15D2" w14:textId="4D594224" w:rsidR="0028504D" w:rsidRPr="00EE1905" w:rsidRDefault="0028504D" w:rsidP="00A8028D">
      <w:pPr>
        <w:spacing w:before="0" w:after="0"/>
        <w:rPr>
          <w:rFonts w:ascii="Times New Roman" w:eastAsia="Times New Roman" w:hAnsi="Times New Roman" w:cs="Times New Roman"/>
          <w:lang w:eastAsia="ko-KR"/>
        </w:rPr>
      </w:pPr>
      <w:r w:rsidRPr="00EE1905">
        <w:rPr>
          <w:rFonts w:ascii="Times New Roman" w:eastAsia="Times New Roman" w:hAnsi="Times New Roman" w:cs="Times New Roman"/>
          <w:lang w:eastAsia="ko-KR"/>
        </w:rPr>
        <w:t>The obje</w:t>
      </w:r>
      <w:r w:rsidR="003908CC" w:rsidRPr="00EE1905">
        <w:rPr>
          <w:rFonts w:ascii="Times New Roman" w:eastAsia="Times New Roman" w:hAnsi="Times New Roman" w:cs="Times New Roman"/>
          <w:lang w:eastAsia="ko-KR"/>
        </w:rPr>
        <w:t>ctives of this experiment are</w:t>
      </w:r>
      <w:r w:rsidR="0004561D">
        <w:rPr>
          <w:rFonts w:ascii="Times New Roman" w:eastAsia="Times New Roman" w:hAnsi="Times New Roman" w:cs="Times New Roman"/>
          <w:lang w:eastAsia="ko-KR"/>
        </w:rPr>
        <w:t xml:space="preserve"> threefold</w:t>
      </w:r>
      <w:r w:rsidR="003908CC" w:rsidRPr="00EE1905">
        <w:rPr>
          <w:rFonts w:ascii="Times New Roman" w:eastAsia="Times New Roman" w:hAnsi="Times New Roman" w:cs="Times New Roman"/>
          <w:lang w:eastAsia="ko-KR"/>
        </w:rPr>
        <w:t xml:space="preserve">: </w:t>
      </w:r>
      <w:r w:rsidRPr="00EE1905">
        <w:rPr>
          <w:rFonts w:ascii="Times New Roman" w:eastAsia="Times New Roman" w:hAnsi="Times New Roman" w:cs="Times New Roman"/>
          <w:lang w:eastAsia="ko-KR"/>
        </w:rPr>
        <w:t xml:space="preserve">(1) to </w:t>
      </w:r>
      <w:r w:rsidR="00015B6D" w:rsidRPr="00EE1905">
        <w:rPr>
          <w:rFonts w:ascii="Times New Roman" w:eastAsia="Times New Roman" w:hAnsi="Times New Roman" w:cs="Times New Roman"/>
          <w:lang w:eastAsia="ko-KR"/>
        </w:rPr>
        <w:t xml:space="preserve">conduct </w:t>
      </w:r>
      <w:r w:rsidR="001C0F0F">
        <w:rPr>
          <w:rFonts w:ascii="Times New Roman" w:eastAsia="Times New Roman" w:hAnsi="Times New Roman" w:cs="Times New Roman"/>
          <w:lang w:eastAsia="ko-KR"/>
        </w:rPr>
        <w:t xml:space="preserve">tensile split </w:t>
      </w:r>
      <w:r w:rsidR="00015B6D" w:rsidRPr="00EE1905">
        <w:rPr>
          <w:rFonts w:ascii="Times New Roman" w:eastAsia="Times New Roman" w:hAnsi="Times New Roman" w:cs="Times New Roman"/>
          <w:lang w:eastAsia="ko-KR"/>
        </w:rPr>
        <w:t xml:space="preserve">cylinder tests to determine </w:t>
      </w:r>
      <w:r w:rsidR="001C0F0F">
        <w:rPr>
          <w:rFonts w:ascii="Times New Roman" w:eastAsia="Times New Roman" w:hAnsi="Times New Roman" w:cs="Times New Roman"/>
          <w:lang w:eastAsia="ko-KR"/>
        </w:rPr>
        <w:t>concrete tensile strength</w:t>
      </w:r>
      <w:r w:rsidR="00015B6D" w:rsidRPr="00EE1905">
        <w:rPr>
          <w:rFonts w:ascii="Times New Roman" w:eastAsia="Times New Roman" w:hAnsi="Times New Roman" w:cs="Times New Roman"/>
          <w:lang w:eastAsia="ko-KR"/>
        </w:rPr>
        <w:t xml:space="preserve">, (2) </w:t>
      </w:r>
      <w:r w:rsidR="001C0F0F" w:rsidRPr="00EE1905">
        <w:rPr>
          <w:rFonts w:ascii="Times New Roman" w:eastAsia="Times New Roman" w:hAnsi="Times New Roman" w:cs="Times New Roman"/>
          <w:lang w:eastAsia="ko-KR"/>
        </w:rPr>
        <w:t xml:space="preserve">to conduct </w:t>
      </w:r>
      <w:r w:rsidR="001C0F0F">
        <w:rPr>
          <w:rFonts w:ascii="Times New Roman" w:eastAsia="Times New Roman" w:hAnsi="Times New Roman" w:cs="Times New Roman"/>
          <w:lang w:eastAsia="ko-KR"/>
        </w:rPr>
        <w:t>beam</w:t>
      </w:r>
      <w:r w:rsidR="001C0F0F" w:rsidRPr="00EE1905">
        <w:rPr>
          <w:rFonts w:ascii="Times New Roman" w:eastAsia="Times New Roman" w:hAnsi="Times New Roman" w:cs="Times New Roman"/>
          <w:lang w:eastAsia="ko-KR"/>
        </w:rPr>
        <w:t xml:space="preserve"> tests to determine </w:t>
      </w:r>
      <w:r w:rsidR="001C0F0F">
        <w:rPr>
          <w:rFonts w:ascii="Times New Roman" w:eastAsia="Times New Roman" w:hAnsi="Times New Roman" w:cs="Times New Roman"/>
          <w:lang w:eastAsia="ko-KR"/>
        </w:rPr>
        <w:t xml:space="preserve">concrete tensile strength, and </w:t>
      </w:r>
      <w:r w:rsidR="00015B6D" w:rsidRPr="00EE1905">
        <w:rPr>
          <w:rFonts w:ascii="Times New Roman" w:eastAsia="Times New Roman" w:hAnsi="Times New Roman" w:cs="Times New Roman"/>
          <w:lang w:eastAsia="ko-KR"/>
        </w:rPr>
        <w:t xml:space="preserve">(3) </w:t>
      </w:r>
      <w:r w:rsidR="0004561D">
        <w:rPr>
          <w:rFonts w:ascii="Times New Roman" w:eastAsia="Times New Roman" w:hAnsi="Times New Roman" w:cs="Times New Roman"/>
          <w:lang w:eastAsia="ko-KR"/>
        </w:rPr>
        <w:t xml:space="preserve">to </w:t>
      </w:r>
      <w:r w:rsidR="00BA0950">
        <w:rPr>
          <w:rFonts w:ascii="Times New Roman" w:eastAsia="Times New Roman" w:hAnsi="Times New Roman" w:cs="Times New Roman"/>
          <w:lang w:eastAsia="ko-KR"/>
        </w:rPr>
        <w:t xml:space="preserve">demonstrate the </w:t>
      </w:r>
      <w:r w:rsidR="001C0F0F">
        <w:rPr>
          <w:rFonts w:ascii="Times New Roman" w:eastAsia="Times New Roman" w:hAnsi="Times New Roman" w:cs="Times New Roman"/>
          <w:lang w:eastAsia="ko-KR"/>
        </w:rPr>
        <w:t xml:space="preserve">influence of steel reinforcement on behavior by comparing </w:t>
      </w:r>
      <w:r w:rsidR="00162825">
        <w:rPr>
          <w:rFonts w:ascii="Times New Roman" w:eastAsia="Times New Roman" w:hAnsi="Times New Roman" w:cs="Times New Roman"/>
          <w:lang w:eastAsia="ko-KR"/>
        </w:rPr>
        <w:t xml:space="preserve">the behavior of </w:t>
      </w:r>
      <w:r w:rsidR="001C0F0F">
        <w:rPr>
          <w:rFonts w:ascii="Times New Roman" w:eastAsia="Times New Roman" w:hAnsi="Times New Roman" w:cs="Times New Roman"/>
          <w:lang w:eastAsia="ko-KR"/>
        </w:rPr>
        <w:t>lightly reinforced beam with an unreinforced one.</w:t>
      </w:r>
      <w:r w:rsidR="0004561D">
        <w:rPr>
          <w:rFonts w:ascii="Times New Roman" w:eastAsia="Times New Roman" w:hAnsi="Times New Roman" w:cs="Times New Roman"/>
          <w:lang w:eastAsia="ko-KR"/>
        </w:rPr>
        <w:t xml:space="preserve"> </w:t>
      </w:r>
    </w:p>
    <w:p w14:paraId="68EB6110" w14:textId="28F78E09" w:rsidR="00D213BE" w:rsidRPr="00EE1905" w:rsidRDefault="00D213BE" w:rsidP="001223E1">
      <w:pPr>
        <w:rPr>
          <w:rFonts w:ascii="Times New Roman" w:eastAsia="Times New Roman" w:hAnsi="Times New Roman" w:cs="Times New Roman"/>
        </w:rPr>
      </w:pPr>
    </w:p>
    <w:p w14:paraId="52BFAC59" w14:textId="32D7B2E2" w:rsidR="005345EE" w:rsidRPr="001926AB" w:rsidRDefault="00D213BE" w:rsidP="001926AB">
      <w:r w:rsidRPr="00EE1905">
        <w:rPr>
          <w:rFonts w:ascii="Times New Roman" w:eastAsia="Times New Roman" w:hAnsi="Times New Roman" w:cs="Times New Roman"/>
          <w:b/>
        </w:rPr>
        <w:t>Pr</w:t>
      </w:r>
      <w:r w:rsidR="001C6017" w:rsidRPr="00EE1905">
        <w:rPr>
          <w:rFonts w:ascii="Times New Roman" w:eastAsia="Times New Roman" w:hAnsi="Times New Roman" w:cs="Times New Roman"/>
          <w:b/>
        </w:rPr>
        <w:t>inciples</w:t>
      </w:r>
      <w:r w:rsidRPr="00EE1905">
        <w:rPr>
          <w:rFonts w:ascii="Times New Roman" w:eastAsia="Times New Roman" w:hAnsi="Times New Roman" w:cs="Times New Roman"/>
          <w:b/>
        </w:rPr>
        <w:t>:</w:t>
      </w:r>
    </w:p>
    <w:p w14:paraId="28E5775A" w14:textId="744B3A43" w:rsidR="001C0F0F" w:rsidRDefault="00C310AC" w:rsidP="00A8028D">
      <w:pPr>
        <w:pStyle w:val="BodyText"/>
        <w:tabs>
          <w:tab w:val="left" w:pos="90"/>
        </w:tabs>
        <w:spacing w:before="240" w:after="120"/>
        <w:ind w:right="706"/>
        <w:jc w:val="left"/>
        <w:rPr>
          <w:sz w:val="24"/>
          <w:szCs w:val="24"/>
        </w:rPr>
      </w:pPr>
      <w:r w:rsidRPr="000B6AB7">
        <w:rPr>
          <w:sz w:val="24"/>
          <w:szCs w:val="24"/>
        </w:rPr>
        <w:t xml:space="preserve">The tensile capacity </w:t>
      </w:r>
      <w:r w:rsidR="000002E6">
        <w:rPr>
          <w:sz w:val="24"/>
          <w:szCs w:val="24"/>
        </w:rPr>
        <w:t>(</w:t>
      </w:r>
      <w:proofErr w:type="spellStart"/>
      <w:proofErr w:type="gramStart"/>
      <w:r w:rsidR="000002E6">
        <w:rPr>
          <w:sz w:val="24"/>
          <w:szCs w:val="24"/>
        </w:rPr>
        <w:t>f</w:t>
      </w:r>
      <w:r w:rsidR="000002E6" w:rsidRPr="00144749">
        <w:rPr>
          <w:sz w:val="24"/>
          <w:szCs w:val="24"/>
          <w:vertAlign w:val="subscript"/>
        </w:rPr>
        <w:t>t</w:t>
      </w:r>
      <w:proofErr w:type="spellEnd"/>
      <w:r w:rsidR="000002E6">
        <w:rPr>
          <w:sz w:val="24"/>
          <w:szCs w:val="24"/>
        </w:rPr>
        <w:t xml:space="preserve"> )</w:t>
      </w:r>
      <w:proofErr w:type="gramEnd"/>
      <w:r w:rsidR="000002E6">
        <w:rPr>
          <w:sz w:val="24"/>
          <w:szCs w:val="24"/>
        </w:rPr>
        <w:t xml:space="preserve"> </w:t>
      </w:r>
      <w:r w:rsidRPr="000B6AB7">
        <w:rPr>
          <w:sz w:val="24"/>
          <w:szCs w:val="24"/>
        </w:rPr>
        <w:t>of a brittle composite material like concrete is often in the range of 1/10 of its compression capacity</w:t>
      </w:r>
      <w:r w:rsidR="000002E6">
        <w:rPr>
          <w:sz w:val="24"/>
          <w:szCs w:val="24"/>
        </w:rPr>
        <w:t xml:space="preserve"> (</w:t>
      </w:r>
      <w:proofErr w:type="spellStart"/>
      <w:r w:rsidR="000002E6">
        <w:rPr>
          <w:sz w:val="24"/>
          <w:szCs w:val="24"/>
        </w:rPr>
        <w:t>f’</w:t>
      </w:r>
      <w:r w:rsidR="000002E6" w:rsidRPr="00A8028D">
        <w:rPr>
          <w:sz w:val="24"/>
          <w:szCs w:val="24"/>
          <w:vertAlign w:val="subscript"/>
        </w:rPr>
        <w:t>c</w:t>
      </w:r>
      <w:proofErr w:type="spellEnd"/>
      <w:r w:rsidR="000002E6">
        <w:rPr>
          <w:sz w:val="24"/>
          <w:szCs w:val="24"/>
        </w:rPr>
        <w:t>)</w:t>
      </w:r>
      <w:r w:rsidRPr="000B6AB7">
        <w:rPr>
          <w:sz w:val="24"/>
          <w:szCs w:val="24"/>
        </w:rPr>
        <w:t xml:space="preserve">. </w:t>
      </w:r>
      <w:r w:rsidR="001C0F0F">
        <w:rPr>
          <w:sz w:val="24"/>
          <w:szCs w:val="24"/>
        </w:rPr>
        <w:t xml:space="preserve">This </w:t>
      </w:r>
      <w:r w:rsidR="00132613">
        <w:rPr>
          <w:sz w:val="24"/>
          <w:szCs w:val="24"/>
        </w:rPr>
        <w:t>behavior is driven by the existence of a very weak layer, called the interfacial transition zone</w:t>
      </w:r>
      <w:r w:rsidR="00992872">
        <w:rPr>
          <w:sz w:val="24"/>
          <w:szCs w:val="24"/>
        </w:rPr>
        <w:t xml:space="preserve"> (ITZ)</w:t>
      </w:r>
      <w:r w:rsidR="00132613">
        <w:rPr>
          <w:sz w:val="24"/>
          <w:szCs w:val="24"/>
        </w:rPr>
        <w:t xml:space="preserve">, between the mortar and the aggregate (Figure 1).  This very thin layer (only about </w:t>
      </w:r>
      <w:r w:rsidR="00992872">
        <w:rPr>
          <w:sz w:val="24"/>
          <w:szCs w:val="24"/>
        </w:rPr>
        <w:t>40</w:t>
      </w:r>
      <w:r w:rsidR="00132613">
        <w:rPr>
          <w:rFonts w:ascii="Symbol" w:hAnsi="Symbol"/>
          <w:sz w:val="24"/>
          <w:szCs w:val="24"/>
        </w:rPr>
        <w:t></w:t>
      </w:r>
      <w:r w:rsidR="00132613">
        <w:rPr>
          <w:sz w:val="24"/>
          <w:szCs w:val="24"/>
        </w:rPr>
        <w:t xml:space="preserve">m </w:t>
      </w:r>
      <w:r w:rsidR="00992872">
        <w:rPr>
          <w:sz w:val="24"/>
          <w:szCs w:val="24"/>
        </w:rPr>
        <w:t>or so</w:t>
      </w:r>
      <w:r w:rsidR="00132613">
        <w:rPr>
          <w:sz w:val="24"/>
          <w:szCs w:val="24"/>
        </w:rPr>
        <w:t xml:space="preserve">) contains less </w:t>
      </w:r>
      <w:proofErr w:type="spellStart"/>
      <w:r w:rsidR="00132613">
        <w:rPr>
          <w:sz w:val="24"/>
          <w:szCs w:val="24"/>
        </w:rPr>
        <w:t>unhydrated</w:t>
      </w:r>
      <w:proofErr w:type="spellEnd"/>
      <w:r w:rsidR="00132613">
        <w:rPr>
          <w:sz w:val="24"/>
          <w:szCs w:val="24"/>
        </w:rPr>
        <w:t xml:space="preserve"> cement and calcium silicates hydrates</w:t>
      </w:r>
      <w:r w:rsidR="00460B3C">
        <w:rPr>
          <w:sz w:val="24"/>
          <w:szCs w:val="24"/>
        </w:rPr>
        <w:t xml:space="preserve"> (C-S-H)</w:t>
      </w:r>
      <w:r w:rsidR="00132613">
        <w:rPr>
          <w:sz w:val="24"/>
          <w:szCs w:val="24"/>
        </w:rPr>
        <w:t xml:space="preserve"> than the mortar, but </w:t>
      </w:r>
      <w:proofErr w:type="gramStart"/>
      <w:r w:rsidR="00132613">
        <w:rPr>
          <w:sz w:val="24"/>
          <w:szCs w:val="24"/>
        </w:rPr>
        <w:t>more large</w:t>
      </w:r>
      <w:proofErr w:type="gramEnd"/>
      <w:r w:rsidR="00132613">
        <w:rPr>
          <w:sz w:val="24"/>
          <w:szCs w:val="24"/>
        </w:rPr>
        <w:t xml:space="preserve"> oriented crystals of calcium hydroxide </w:t>
      </w:r>
      <w:r w:rsidR="001411E8">
        <w:rPr>
          <w:sz w:val="24"/>
          <w:szCs w:val="24"/>
        </w:rPr>
        <w:t xml:space="preserve">(C-H) </w:t>
      </w:r>
      <w:r w:rsidR="00132613">
        <w:rPr>
          <w:sz w:val="24"/>
          <w:szCs w:val="24"/>
        </w:rPr>
        <w:t xml:space="preserve">as well as </w:t>
      </w:r>
      <w:proofErr w:type="spellStart"/>
      <w:r w:rsidR="00AE2B36">
        <w:rPr>
          <w:sz w:val="24"/>
          <w:szCs w:val="24"/>
        </w:rPr>
        <w:t>trisulfate</w:t>
      </w:r>
      <w:proofErr w:type="spellEnd"/>
      <w:r w:rsidR="00AE2B36">
        <w:rPr>
          <w:sz w:val="24"/>
          <w:szCs w:val="24"/>
        </w:rPr>
        <w:t xml:space="preserve"> hydrates (or </w:t>
      </w:r>
      <w:proofErr w:type="spellStart"/>
      <w:r w:rsidR="00132613">
        <w:rPr>
          <w:sz w:val="24"/>
          <w:szCs w:val="24"/>
        </w:rPr>
        <w:t>ettringite</w:t>
      </w:r>
      <w:proofErr w:type="spellEnd"/>
      <w:r w:rsidR="00AE2B36">
        <w:rPr>
          <w:sz w:val="24"/>
          <w:szCs w:val="24"/>
        </w:rPr>
        <w:t>, the long needle-like structures in the transition zone in Figure 1)</w:t>
      </w:r>
      <w:r w:rsidR="00132613">
        <w:rPr>
          <w:sz w:val="24"/>
          <w:szCs w:val="24"/>
        </w:rPr>
        <w:t xml:space="preserve">.  Both of these factors contribute to a larger porosity in this layer and thus to a lower </w:t>
      </w:r>
      <w:r w:rsidR="00992872">
        <w:rPr>
          <w:sz w:val="24"/>
          <w:szCs w:val="24"/>
        </w:rPr>
        <w:t xml:space="preserve">strength.  In addition, the fact that the average spacing between aggregate particles is only 2 to 2.5 times the thickness of the ITZ, means that a very significant amount of the mortar, by some estimates up to 40%, is made up of this weaker material.  </w:t>
      </w:r>
    </w:p>
    <w:p w14:paraId="583DA28A" w14:textId="279A3842" w:rsidR="00992872" w:rsidRPr="001926AB" w:rsidRDefault="00992872" w:rsidP="001926AB">
      <w:pPr>
        <w:pStyle w:val="BodyText"/>
        <w:tabs>
          <w:tab w:val="left" w:pos="90"/>
        </w:tabs>
        <w:spacing w:after="120"/>
        <w:ind w:right="706"/>
        <w:jc w:val="center"/>
        <w:rPr>
          <w:rFonts w:asciiTheme="minorHAnsi" w:hAnsiTheme="minorHAnsi"/>
          <w:i/>
          <w:szCs w:val="22"/>
        </w:rPr>
      </w:pPr>
      <w:r w:rsidRPr="001926AB">
        <w:rPr>
          <w:rFonts w:asciiTheme="minorHAnsi" w:hAnsiTheme="minorHAnsi"/>
          <w:i/>
          <w:szCs w:val="22"/>
        </w:rPr>
        <w:t xml:space="preserve">Figure 1 – Interface transition zone (adapted from Mehta, P.K. and </w:t>
      </w:r>
      <w:proofErr w:type="spellStart"/>
      <w:r w:rsidRPr="001926AB">
        <w:rPr>
          <w:rFonts w:asciiTheme="minorHAnsi" w:hAnsiTheme="minorHAnsi"/>
          <w:i/>
          <w:szCs w:val="22"/>
        </w:rPr>
        <w:t>Monterio</w:t>
      </w:r>
      <w:proofErr w:type="spellEnd"/>
      <w:r w:rsidRPr="001926AB">
        <w:rPr>
          <w:rFonts w:asciiTheme="minorHAnsi" w:hAnsiTheme="minorHAnsi"/>
          <w:i/>
          <w:szCs w:val="22"/>
        </w:rPr>
        <w:t>, P.J.M., Concrete: Structure, properties and Materials, 2</w:t>
      </w:r>
      <w:r w:rsidRPr="001926AB">
        <w:rPr>
          <w:rFonts w:asciiTheme="minorHAnsi" w:hAnsiTheme="minorHAnsi"/>
          <w:i/>
          <w:szCs w:val="22"/>
          <w:vertAlign w:val="superscript"/>
        </w:rPr>
        <w:t>nd</w:t>
      </w:r>
      <w:r w:rsidRPr="001926AB">
        <w:rPr>
          <w:rFonts w:asciiTheme="minorHAnsi" w:hAnsiTheme="minorHAnsi"/>
          <w:i/>
          <w:szCs w:val="22"/>
        </w:rPr>
        <w:t xml:space="preserve"> Ed., Prentice-Hall, 1993).</w:t>
      </w:r>
    </w:p>
    <w:p w14:paraId="579E9F8B" w14:textId="05071EB8" w:rsidR="000002E6" w:rsidRDefault="00924924" w:rsidP="005345EE">
      <w:pPr>
        <w:pStyle w:val="BodyText"/>
        <w:tabs>
          <w:tab w:val="left" w:pos="90"/>
        </w:tabs>
        <w:spacing w:after="120"/>
        <w:ind w:right="706"/>
        <w:jc w:val="left"/>
        <w:rPr>
          <w:sz w:val="24"/>
          <w:szCs w:val="24"/>
        </w:rPr>
      </w:pPr>
      <w:r>
        <w:rPr>
          <w:sz w:val="24"/>
          <w:szCs w:val="24"/>
        </w:rPr>
        <w:t xml:space="preserve">The </w:t>
      </w:r>
      <w:r w:rsidR="00F47B78">
        <w:rPr>
          <w:sz w:val="24"/>
          <w:szCs w:val="24"/>
        </w:rPr>
        <w:t xml:space="preserve">brittle </w:t>
      </w:r>
      <w:r>
        <w:rPr>
          <w:sz w:val="24"/>
          <w:szCs w:val="24"/>
        </w:rPr>
        <w:t xml:space="preserve">behavior of concrete is </w:t>
      </w:r>
      <w:r w:rsidR="00F47B78">
        <w:rPr>
          <w:sz w:val="24"/>
          <w:szCs w:val="24"/>
        </w:rPr>
        <w:t>driven</w:t>
      </w:r>
      <w:r>
        <w:rPr>
          <w:sz w:val="24"/>
          <w:szCs w:val="24"/>
        </w:rPr>
        <w:t xml:space="preserve"> by the growth of </w:t>
      </w:r>
      <w:proofErr w:type="spellStart"/>
      <w:r>
        <w:rPr>
          <w:sz w:val="24"/>
          <w:szCs w:val="24"/>
        </w:rPr>
        <w:t>microcracks</w:t>
      </w:r>
      <w:proofErr w:type="spellEnd"/>
      <w:r>
        <w:rPr>
          <w:sz w:val="24"/>
          <w:szCs w:val="24"/>
        </w:rPr>
        <w:t xml:space="preserve"> that propagate from stress concentrations that occur between the aggregate and mortar.  </w:t>
      </w:r>
      <w:r w:rsidR="0069736E">
        <w:rPr>
          <w:sz w:val="24"/>
          <w:szCs w:val="24"/>
        </w:rPr>
        <w:t>Figure 2 illustrates conceptually the state of stress around an idealized round aggregate particle as a compressive load is applied. As the compression tries to “flow” around the particle and the force vector become</w:t>
      </w:r>
      <w:r w:rsidR="00A8028D">
        <w:rPr>
          <w:sz w:val="24"/>
          <w:szCs w:val="24"/>
        </w:rPr>
        <w:t>s</w:t>
      </w:r>
      <w:r w:rsidR="0069736E">
        <w:rPr>
          <w:sz w:val="24"/>
          <w:szCs w:val="24"/>
        </w:rPr>
        <w:t xml:space="preserve"> inclined, tensile forces develop</w:t>
      </w:r>
      <w:r w:rsidR="000002E6">
        <w:rPr>
          <w:sz w:val="24"/>
          <w:szCs w:val="24"/>
        </w:rPr>
        <w:t xml:space="preserve"> in the horizontal direction</w:t>
      </w:r>
      <w:r w:rsidR="0069736E">
        <w:rPr>
          <w:sz w:val="24"/>
          <w:szCs w:val="24"/>
        </w:rPr>
        <w:t xml:space="preserve">. </w:t>
      </w:r>
      <w:r w:rsidR="0069736E">
        <w:rPr>
          <w:sz w:val="24"/>
          <w:szCs w:val="24"/>
        </w:rPr>
        <w:lastRenderedPageBreak/>
        <w:t xml:space="preserve">These forces are higher at the interface due to stress concentrations. The combination of large tensile forces and a </w:t>
      </w:r>
      <w:r w:rsidR="000002E6">
        <w:rPr>
          <w:sz w:val="24"/>
          <w:szCs w:val="24"/>
        </w:rPr>
        <w:t>w</w:t>
      </w:r>
      <w:r w:rsidR="0069736E">
        <w:rPr>
          <w:sz w:val="24"/>
          <w:szCs w:val="24"/>
        </w:rPr>
        <w:t xml:space="preserve">eak </w:t>
      </w:r>
      <w:r w:rsidR="000002E6">
        <w:rPr>
          <w:sz w:val="24"/>
          <w:szCs w:val="24"/>
        </w:rPr>
        <w:t>ITZ</w:t>
      </w:r>
      <w:r w:rsidR="0069736E">
        <w:rPr>
          <w:sz w:val="24"/>
          <w:szCs w:val="24"/>
        </w:rPr>
        <w:t xml:space="preserve"> lead to preferential cracking in this area.  </w:t>
      </w:r>
    </w:p>
    <w:p w14:paraId="021BC7D6" w14:textId="5E89547D" w:rsidR="00924924" w:rsidRDefault="00924924" w:rsidP="005345EE">
      <w:pPr>
        <w:pStyle w:val="BodyText"/>
        <w:tabs>
          <w:tab w:val="left" w:pos="90"/>
        </w:tabs>
        <w:spacing w:after="120"/>
        <w:ind w:right="706"/>
        <w:jc w:val="left"/>
        <w:rPr>
          <w:sz w:val="24"/>
          <w:szCs w:val="24"/>
        </w:rPr>
      </w:pPr>
      <w:r>
        <w:rPr>
          <w:sz w:val="24"/>
          <w:szCs w:val="24"/>
        </w:rPr>
        <w:t xml:space="preserve">As the compressive stress increases in a cylinder test, these cracks begin to grow and propagate as the result of the transverse tensile stresses, existing initial </w:t>
      </w:r>
      <w:proofErr w:type="spellStart"/>
      <w:r>
        <w:rPr>
          <w:sz w:val="24"/>
          <w:szCs w:val="24"/>
        </w:rPr>
        <w:t>microcracks</w:t>
      </w:r>
      <w:proofErr w:type="spellEnd"/>
      <w:r>
        <w:rPr>
          <w:sz w:val="24"/>
          <w:szCs w:val="24"/>
        </w:rPr>
        <w:t xml:space="preserve"> and the presence of the weak ITZ</w:t>
      </w:r>
      <w:r w:rsidR="0069736E">
        <w:rPr>
          <w:sz w:val="24"/>
          <w:szCs w:val="24"/>
        </w:rPr>
        <w:t xml:space="preserve">. </w:t>
      </w:r>
      <w:r>
        <w:rPr>
          <w:sz w:val="24"/>
          <w:szCs w:val="24"/>
        </w:rPr>
        <w:t xml:space="preserve">The crack growth will become unstable as the concrete reaches its maximum strength, and </w:t>
      </w:r>
      <w:r w:rsidR="00F47B78">
        <w:rPr>
          <w:sz w:val="24"/>
          <w:szCs w:val="24"/>
        </w:rPr>
        <w:t>the concrete will lo</w:t>
      </w:r>
      <w:del w:id="1" w:author="Amy Barrett" w:date="2017-03-17T18:20:00Z">
        <w:r w:rsidR="00F47B78" w:rsidDel="00A8028D">
          <w:rPr>
            <w:sz w:val="24"/>
            <w:szCs w:val="24"/>
          </w:rPr>
          <w:delText>o</w:delText>
        </w:r>
      </w:del>
      <w:r w:rsidR="00F47B78">
        <w:rPr>
          <w:sz w:val="24"/>
          <w:szCs w:val="24"/>
        </w:rPr>
        <w:t>se its</w:t>
      </w:r>
      <w:r>
        <w:rPr>
          <w:sz w:val="24"/>
          <w:szCs w:val="24"/>
        </w:rPr>
        <w:t xml:space="preserve"> ability to maintain strength </w:t>
      </w:r>
      <w:r w:rsidR="00F47B78">
        <w:rPr>
          <w:sz w:val="24"/>
          <w:szCs w:val="24"/>
        </w:rPr>
        <w:t>very rapidly as cracks propagate at great speed</w:t>
      </w:r>
      <w:r>
        <w:rPr>
          <w:sz w:val="24"/>
          <w:szCs w:val="24"/>
        </w:rPr>
        <w:t>. This results in overall brittle behavior for concrete, as well as for many similar ceramic materials</w:t>
      </w:r>
      <w:r w:rsidR="00946EFE">
        <w:rPr>
          <w:sz w:val="24"/>
          <w:szCs w:val="24"/>
        </w:rPr>
        <w:t xml:space="preserve"> with weak interface zones</w:t>
      </w:r>
      <w:r>
        <w:rPr>
          <w:sz w:val="24"/>
          <w:szCs w:val="24"/>
        </w:rPr>
        <w:t>.</w:t>
      </w:r>
    </w:p>
    <w:p w14:paraId="1BE0C3F7" w14:textId="757DC538" w:rsidR="00D76AA2" w:rsidRPr="001926AB" w:rsidRDefault="00D76AA2" w:rsidP="001926AB">
      <w:pPr>
        <w:pStyle w:val="BodyText"/>
        <w:tabs>
          <w:tab w:val="left" w:pos="90"/>
        </w:tabs>
        <w:spacing w:after="120"/>
        <w:ind w:right="706"/>
        <w:jc w:val="center"/>
        <w:rPr>
          <w:rFonts w:asciiTheme="minorHAnsi" w:hAnsiTheme="minorHAnsi"/>
          <w:i/>
          <w:szCs w:val="22"/>
        </w:rPr>
      </w:pPr>
      <w:r w:rsidRPr="001926AB">
        <w:rPr>
          <w:rFonts w:asciiTheme="minorHAnsi" w:hAnsiTheme="minorHAnsi"/>
          <w:i/>
          <w:szCs w:val="22"/>
        </w:rPr>
        <w:t xml:space="preserve">Figure 2 – Idealization of the state of stress around a round aggregate particle (adapted from </w:t>
      </w:r>
      <w:proofErr w:type="spellStart"/>
      <w:r w:rsidRPr="001926AB">
        <w:rPr>
          <w:rFonts w:asciiTheme="minorHAnsi" w:hAnsiTheme="minorHAnsi"/>
          <w:i/>
          <w:szCs w:val="22"/>
        </w:rPr>
        <w:t>Mindess</w:t>
      </w:r>
      <w:proofErr w:type="spellEnd"/>
      <w:r w:rsidRPr="001926AB">
        <w:rPr>
          <w:rFonts w:asciiTheme="minorHAnsi" w:hAnsiTheme="minorHAnsi"/>
          <w:i/>
          <w:szCs w:val="22"/>
        </w:rPr>
        <w:t>, S., Young, F.J., and Darwin, D., Concrete, 2</w:t>
      </w:r>
      <w:r w:rsidRPr="001926AB">
        <w:rPr>
          <w:rFonts w:asciiTheme="minorHAnsi" w:hAnsiTheme="minorHAnsi"/>
          <w:i/>
          <w:szCs w:val="22"/>
          <w:vertAlign w:val="superscript"/>
        </w:rPr>
        <w:t>nd</w:t>
      </w:r>
      <w:r w:rsidRPr="001926AB">
        <w:rPr>
          <w:rFonts w:asciiTheme="minorHAnsi" w:hAnsiTheme="minorHAnsi"/>
          <w:i/>
          <w:szCs w:val="22"/>
        </w:rPr>
        <w:t xml:space="preserve"> Ed., prentice Hall, 2003)</w:t>
      </w:r>
    </w:p>
    <w:p w14:paraId="3F990752" w14:textId="2997017B" w:rsidR="00C310AC" w:rsidRPr="00BE6908" w:rsidRDefault="00815ECE" w:rsidP="005345EE">
      <w:pPr>
        <w:pStyle w:val="BodyText"/>
        <w:tabs>
          <w:tab w:val="left" w:pos="90"/>
        </w:tabs>
        <w:spacing w:after="120"/>
        <w:ind w:right="706"/>
        <w:jc w:val="left"/>
        <w:rPr>
          <w:sz w:val="24"/>
          <w:szCs w:val="24"/>
        </w:rPr>
      </w:pPr>
      <w:r w:rsidRPr="000B6AB7">
        <w:rPr>
          <w:sz w:val="24"/>
          <w:szCs w:val="24"/>
        </w:rPr>
        <w:t>Th</w:t>
      </w:r>
      <w:r>
        <w:rPr>
          <w:sz w:val="24"/>
          <w:szCs w:val="24"/>
        </w:rPr>
        <w:t>e</w:t>
      </w:r>
      <w:r w:rsidRPr="000B6AB7">
        <w:rPr>
          <w:sz w:val="24"/>
          <w:szCs w:val="24"/>
        </w:rPr>
        <w:t xml:space="preserve"> </w:t>
      </w:r>
      <w:r w:rsidR="00E11C37">
        <w:rPr>
          <w:sz w:val="24"/>
          <w:szCs w:val="24"/>
        </w:rPr>
        <w:t xml:space="preserve">characteristic </w:t>
      </w:r>
      <w:r>
        <w:rPr>
          <w:sz w:val="24"/>
          <w:szCs w:val="24"/>
        </w:rPr>
        <w:t xml:space="preserve">low tensile capacity of concrete </w:t>
      </w:r>
      <w:r w:rsidR="00924924">
        <w:rPr>
          <w:sz w:val="24"/>
          <w:szCs w:val="24"/>
        </w:rPr>
        <w:t xml:space="preserve">also </w:t>
      </w:r>
      <w:r w:rsidR="00C310AC" w:rsidRPr="000B6AB7">
        <w:rPr>
          <w:sz w:val="24"/>
          <w:szCs w:val="24"/>
        </w:rPr>
        <w:t xml:space="preserve">makes a direct tension test very difficult </w:t>
      </w:r>
      <w:r w:rsidR="00C310AC" w:rsidRPr="00EE1905">
        <w:rPr>
          <w:sz w:val="24"/>
          <w:szCs w:val="24"/>
        </w:rPr>
        <w:t>to conduct</w:t>
      </w:r>
      <w:r w:rsidR="00E11C37">
        <w:rPr>
          <w:sz w:val="24"/>
          <w:szCs w:val="24"/>
        </w:rPr>
        <w:t>,</w:t>
      </w:r>
      <w:r w:rsidR="00C310AC" w:rsidRPr="00EE1905">
        <w:rPr>
          <w:sz w:val="24"/>
          <w:szCs w:val="24"/>
        </w:rPr>
        <w:t xml:space="preserve"> as </w:t>
      </w:r>
      <w:r w:rsidR="00D76AA2">
        <w:rPr>
          <w:sz w:val="24"/>
          <w:szCs w:val="24"/>
        </w:rPr>
        <w:t xml:space="preserve">conventional tensile </w:t>
      </w:r>
      <w:r w:rsidR="00C310AC" w:rsidRPr="00EE1905">
        <w:rPr>
          <w:sz w:val="24"/>
          <w:szCs w:val="24"/>
        </w:rPr>
        <w:t>specimens tend to fail at the grips due to stress concentrations.  An elegant solution around this problem is to test cylinders on their side</w:t>
      </w:r>
      <w:r w:rsidR="005345EE" w:rsidRPr="00EE1905">
        <w:rPr>
          <w:sz w:val="24"/>
          <w:szCs w:val="24"/>
        </w:rPr>
        <w:t xml:space="preserve"> (Figure </w:t>
      </w:r>
      <w:r w:rsidR="00D76AA2">
        <w:rPr>
          <w:sz w:val="24"/>
          <w:szCs w:val="24"/>
        </w:rPr>
        <w:t>3</w:t>
      </w:r>
      <w:r w:rsidR="005345EE" w:rsidRPr="00EE1905">
        <w:rPr>
          <w:sz w:val="24"/>
          <w:szCs w:val="24"/>
        </w:rPr>
        <w:t>). This method is called the split cylinder</w:t>
      </w:r>
      <w:r w:rsidR="00E11C37">
        <w:rPr>
          <w:sz w:val="24"/>
          <w:szCs w:val="24"/>
        </w:rPr>
        <w:t>,</w:t>
      </w:r>
      <w:r w:rsidR="005345EE" w:rsidRPr="00EE1905">
        <w:rPr>
          <w:sz w:val="24"/>
          <w:szCs w:val="24"/>
        </w:rPr>
        <w:t xml:space="preserve"> or Brazilian test.</w:t>
      </w:r>
      <w:r w:rsidR="000002E6">
        <w:rPr>
          <w:sz w:val="24"/>
          <w:szCs w:val="24"/>
        </w:rPr>
        <w:t xml:space="preserve"> Figure 3 shows the elastic stress distribution in the horizontal direction through the depth of the cylinder. As one </w:t>
      </w:r>
      <w:proofErr w:type="gramStart"/>
      <w:r w:rsidR="000002E6">
        <w:rPr>
          <w:sz w:val="24"/>
          <w:szCs w:val="24"/>
        </w:rPr>
        <w:t>moves</w:t>
      </w:r>
      <w:proofErr w:type="gramEnd"/>
      <w:r w:rsidR="000002E6">
        <w:rPr>
          <w:sz w:val="24"/>
          <w:szCs w:val="24"/>
        </w:rPr>
        <w:t xml:space="preserve"> away from the loading heads, where the there is a complex state of stress, a uniform horizontal tensile stress filed will develop. Since the concrete is weak in tension, this will lead to a vertical crack and the splitting of the cylinder.  From statistical studies, the split cylinder test is expected to give tensile capacities on the order of </w:t>
      </w:r>
      <w:r w:rsidR="000002E6">
        <w:t>6</w:t>
      </w:r>
      <m:oMath>
        <m:rad>
          <m:radPr>
            <m:degHide m:val="1"/>
            <m:ctrlPr>
              <w:rPr>
                <w:rFonts w:ascii="Cambria Math" w:hAnsi="Cambria Math"/>
                <w:i/>
              </w:rPr>
            </m:ctrlPr>
          </m:radPr>
          <m:deg/>
          <m:e>
            <m:sSub>
              <m:sSubPr>
                <m:ctrlPr>
                  <w:rPr>
                    <w:rFonts w:ascii="Cambria Math" w:hAnsi="Cambria Math"/>
                    <w:i/>
                  </w:rPr>
                </m:ctrlPr>
              </m:sSubPr>
              <m:e>
                <m:r>
                  <w:rPr>
                    <w:rFonts w:ascii="Cambria Math" w:hAnsi="Cambria Math"/>
                  </w:rPr>
                  <m:t>f'</m:t>
                </m:r>
              </m:e>
              <m:sub>
                <m:r>
                  <w:rPr>
                    <w:rFonts w:ascii="Cambria Math" w:hAnsi="Cambria Math"/>
                  </w:rPr>
                  <m:t>c</m:t>
                </m:r>
              </m:sub>
            </m:sSub>
          </m:e>
        </m:rad>
      </m:oMath>
      <w:r w:rsidR="000002E6">
        <w:t>.</w:t>
      </w:r>
    </w:p>
    <w:p w14:paraId="7A22414A" w14:textId="14BBD049" w:rsidR="003E2F94" w:rsidRPr="001926AB" w:rsidRDefault="005345EE" w:rsidP="001926AB">
      <w:pPr>
        <w:pStyle w:val="BodyText"/>
        <w:tabs>
          <w:tab w:val="left" w:pos="90"/>
        </w:tabs>
        <w:spacing w:after="120"/>
        <w:ind w:right="706"/>
        <w:jc w:val="center"/>
        <w:rPr>
          <w:rFonts w:asciiTheme="minorHAnsi" w:hAnsiTheme="minorHAnsi"/>
          <w:sz w:val="24"/>
          <w:szCs w:val="24"/>
        </w:rPr>
      </w:pPr>
      <w:r w:rsidRPr="001926AB">
        <w:rPr>
          <w:rFonts w:asciiTheme="minorHAnsi" w:hAnsiTheme="minorHAnsi"/>
          <w:i/>
          <w:sz w:val="24"/>
          <w:szCs w:val="24"/>
        </w:rPr>
        <w:t xml:space="preserve">Figure </w:t>
      </w:r>
      <w:r w:rsidR="00D76AA2" w:rsidRPr="001926AB">
        <w:rPr>
          <w:rFonts w:asciiTheme="minorHAnsi" w:hAnsiTheme="minorHAnsi"/>
          <w:i/>
        </w:rPr>
        <w:t>3</w:t>
      </w:r>
      <w:r w:rsidR="00D76AA2" w:rsidRPr="001926AB">
        <w:rPr>
          <w:rFonts w:asciiTheme="minorHAnsi" w:hAnsiTheme="minorHAnsi"/>
          <w:i/>
          <w:sz w:val="24"/>
          <w:szCs w:val="24"/>
        </w:rPr>
        <w:t xml:space="preserve"> </w:t>
      </w:r>
      <w:r w:rsidRPr="001926AB">
        <w:rPr>
          <w:rFonts w:asciiTheme="minorHAnsi" w:hAnsiTheme="minorHAnsi"/>
          <w:i/>
          <w:sz w:val="24"/>
          <w:szCs w:val="24"/>
        </w:rPr>
        <w:t>– Stress distribution over the diameter of a cylinder loaded in compression</w:t>
      </w:r>
    </w:p>
    <w:p w14:paraId="61916F44" w14:textId="36AAADD3" w:rsidR="00B3742D" w:rsidRDefault="00D76AA2" w:rsidP="001926AB">
      <w:pPr>
        <w:pStyle w:val="BodyText"/>
        <w:tabs>
          <w:tab w:val="left" w:pos="90"/>
        </w:tabs>
        <w:spacing w:after="120"/>
        <w:ind w:right="712"/>
        <w:jc w:val="left"/>
        <w:rPr>
          <w:sz w:val="24"/>
          <w:szCs w:val="24"/>
        </w:rPr>
      </w:pPr>
      <w:r>
        <w:rPr>
          <w:sz w:val="24"/>
          <w:szCs w:val="24"/>
        </w:rPr>
        <w:t xml:space="preserve">Another indirect way of testing concrete in tension is to use a short beam specimen </w:t>
      </w:r>
      <w:r w:rsidR="004F5FFE">
        <w:rPr>
          <w:sz w:val="24"/>
          <w:szCs w:val="24"/>
        </w:rPr>
        <w:t xml:space="preserve">in a four-point bending test configuration </w:t>
      </w:r>
      <w:r>
        <w:rPr>
          <w:sz w:val="24"/>
          <w:szCs w:val="24"/>
        </w:rPr>
        <w:t xml:space="preserve">(Figure 4). </w:t>
      </w:r>
      <w:r w:rsidR="004F5FFE">
        <w:rPr>
          <w:sz w:val="24"/>
          <w:szCs w:val="24"/>
        </w:rPr>
        <w:t xml:space="preserve"> The central portion of the beam is under constant moment and zero shear, and thus a simple relationship can be derived between the failure load</w:t>
      </w:r>
      <w:r w:rsidR="004925FE">
        <w:rPr>
          <w:sz w:val="24"/>
          <w:szCs w:val="24"/>
        </w:rPr>
        <w:t xml:space="preserve">, </w:t>
      </w:r>
      <w:r w:rsidR="004F5FFE">
        <w:rPr>
          <w:sz w:val="24"/>
          <w:szCs w:val="24"/>
        </w:rPr>
        <w:t xml:space="preserve">the geometric properties and </w:t>
      </w:r>
      <w:r w:rsidR="004925FE">
        <w:rPr>
          <w:sz w:val="24"/>
          <w:szCs w:val="24"/>
        </w:rPr>
        <w:t xml:space="preserve">the </w:t>
      </w:r>
      <w:r w:rsidR="004F5FFE">
        <w:rPr>
          <w:sz w:val="24"/>
          <w:szCs w:val="24"/>
        </w:rPr>
        <w:t xml:space="preserve">tensile strength of the beam using elastic theory principles. </w:t>
      </w:r>
      <w:r w:rsidR="007823FB">
        <w:rPr>
          <w:sz w:val="24"/>
          <w:szCs w:val="24"/>
        </w:rPr>
        <w:t xml:space="preserve"> The beam will fail suddenly as soon as a crack forms at the bottom and have no residual strength. </w:t>
      </w:r>
      <w:r w:rsidR="004F5FFE">
        <w:rPr>
          <w:sz w:val="24"/>
          <w:szCs w:val="24"/>
        </w:rPr>
        <w:t xml:space="preserve"> Although it is well</w:t>
      </w:r>
      <w:r w:rsidR="003762AF">
        <w:rPr>
          <w:sz w:val="24"/>
          <w:szCs w:val="24"/>
        </w:rPr>
        <w:t xml:space="preserve"> </w:t>
      </w:r>
      <w:r w:rsidR="004F5FFE">
        <w:rPr>
          <w:sz w:val="24"/>
          <w:szCs w:val="24"/>
        </w:rPr>
        <w:t>known that at failure the distribution of strains across the depth of the</w:t>
      </w:r>
      <w:r w:rsidR="007823FB">
        <w:rPr>
          <w:sz w:val="24"/>
          <w:szCs w:val="24"/>
        </w:rPr>
        <w:t xml:space="preserve"> concrete</w:t>
      </w:r>
      <w:r w:rsidR="004F5FFE">
        <w:rPr>
          <w:sz w:val="24"/>
          <w:szCs w:val="24"/>
        </w:rPr>
        <w:t xml:space="preserve"> beam does not quite follow those of the elastic theory, this inconsistency is generally considered to have little influence on the final results. </w:t>
      </w:r>
      <w:r w:rsidR="00145FED">
        <w:rPr>
          <w:sz w:val="24"/>
          <w:szCs w:val="24"/>
        </w:rPr>
        <w:t xml:space="preserve">From statistical studies, the </w:t>
      </w:r>
      <w:r w:rsidR="004925FE">
        <w:rPr>
          <w:sz w:val="24"/>
          <w:szCs w:val="24"/>
        </w:rPr>
        <w:t>beam tensile</w:t>
      </w:r>
      <w:r w:rsidR="00145FED">
        <w:rPr>
          <w:sz w:val="24"/>
          <w:szCs w:val="24"/>
        </w:rPr>
        <w:t xml:space="preserve"> test is expected to give tensile capacities on the order of </w:t>
      </w:r>
      <w:r w:rsidR="00145FED">
        <w:t>7.5</w:t>
      </w:r>
      <m:oMath>
        <m:rad>
          <m:radPr>
            <m:degHide m:val="1"/>
            <m:ctrlPr>
              <w:rPr>
                <w:rFonts w:ascii="Cambria Math" w:hAnsi="Cambria Math"/>
                <w:i/>
              </w:rPr>
            </m:ctrlPr>
          </m:radPr>
          <m:deg/>
          <m:e>
            <m:sSub>
              <m:sSubPr>
                <m:ctrlPr>
                  <w:rPr>
                    <w:rFonts w:ascii="Cambria Math" w:hAnsi="Cambria Math"/>
                    <w:i/>
                  </w:rPr>
                </m:ctrlPr>
              </m:sSubPr>
              <m:e>
                <m:r>
                  <w:rPr>
                    <w:rFonts w:ascii="Cambria Math" w:hAnsi="Cambria Math"/>
                  </w:rPr>
                  <m:t>f'</m:t>
                </m:r>
              </m:e>
              <m:sub>
                <m:r>
                  <w:rPr>
                    <w:rFonts w:ascii="Cambria Math" w:hAnsi="Cambria Math"/>
                  </w:rPr>
                  <m:t>c</m:t>
                </m:r>
              </m:sub>
            </m:sSub>
          </m:e>
        </m:rad>
      </m:oMath>
      <w:r w:rsidR="00145FED">
        <w:t>.</w:t>
      </w:r>
    </w:p>
    <w:p w14:paraId="5468A7BA" w14:textId="0035C89B" w:rsidR="003923D3" w:rsidRPr="001926AB" w:rsidRDefault="00B3742D">
      <w:pPr>
        <w:pStyle w:val="BodyText"/>
        <w:tabs>
          <w:tab w:val="left" w:pos="90"/>
        </w:tabs>
        <w:spacing w:after="120"/>
        <w:ind w:right="712"/>
        <w:jc w:val="center"/>
        <w:rPr>
          <w:i/>
          <w:sz w:val="24"/>
          <w:szCs w:val="24"/>
        </w:rPr>
      </w:pPr>
      <w:r w:rsidRPr="00164757">
        <w:rPr>
          <w:rFonts w:asciiTheme="minorHAnsi" w:hAnsiTheme="minorHAnsi"/>
          <w:i/>
          <w:sz w:val="24"/>
          <w:szCs w:val="24"/>
        </w:rPr>
        <w:t xml:space="preserve">Figure </w:t>
      </w:r>
      <w:r>
        <w:rPr>
          <w:rFonts w:asciiTheme="minorHAnsi" w:hAnsiTheme="minorHAnsi"/>
          <w:i/>
        </w:rPr>
        <w:t>4</w:t>
      </w:r>
      <w:r w:rsidRPr="00164757">
        <w:rPr>
          <w:rFonts w:asciiTheme="minorHAnsi" w:hAnsiTheme="minorHAnsi"/>
          <w:i/>
          <w:sz w:val="24"/>
          <w:szCs w:val="24"/>
        </w:rPr>
        <w:t xml:space="preserve"> – </w:t>
      </w:r>
      <w:r>
        <w:rPr>
          <w:rFonts w:asciiTheme="minorHAnsi" w:hAnsiTheme="minorHAnsi"/>
          <w:i/>
          <w:sz w:val="24"/>
          <w:szCs w:val="24"/>
        </w:rPr>
        <w:t>Typical beam test configuration for determining tensile capacity of concrete.</w:t>
      </w:r>
    </w:p>
    <w:p w14:paraId="531A047B" w14:textId="4CDB59E2" w:rsidR="00D46632" w:rsidRDefault="00D66CFA" w:rsidP="0028504D">
      <w:pPr>
        <w:rPr>
          <w:rFonts w:ascii="Times New Roman" w:hAnsi="Times New Roman" w:cs="Times New Roman"/>
        </w:rPr>
      </w:pPr>
      <w:r>
        <w:rPr>
          <w:rFonts w:ascii="Times New Roman" w:hAnsi="Times New Roman" w:cs="Times New Roman"/>
        </w:rPr>
        <w:t xml:space="preserve">The sudden and brittle failure observed in the concrete beam </w:t>
      </w:r>
      <w:r w:rsidR="00C05B91">
        <w:rPr>
          <w:rFonts w:ascii="Times New Roman" w:hAnsi="Times New Roman" w:cs="Times New Roman"/>
        </w:rPr>
        <w:t>test would be unacceptable in any practical application, where ductility and residual strength to carry at least gravity l</w:t>
      </w:r>
      <w:r w:rsidR="00A811B2">
        <w:rPr>
          <w:rFonts w:ascii="Times New Roman" w:hAnsi="Times New Roman" w:cs="Times New Roman"/>
        </w:rPr>
        <w:t>o</w:t>
      </w:r>
      <w:r w:rsidR="00C05B91">
        <w:rPr>
          <w:rFonts w:ascii="Times New Roman" w:hAnsi="Times New Roman" w:cs="Times New Roman"/>
        </w:rPr>
        <w:t xml:space="preserve">ads is needed.  </w:t>
      </w:r>
      <w:r w:rsidR="00A811B2">
        <w:rPr>
          <w:rFonts w:ascii="Times New Roman" w:hAnsi="Times New Roman" w:cs="Times New Roman"/>
        </w:rPr>
        <w:t>Steel reinforcement is added at the bottom (or tensile side) of the beam to prevent such sudden failures; as the concrete begins to crack, the steel will begin to take up the tensile forces</w:t>
      </w:r>
      <w:r w:rsidR="004546B3">
        <w:rPr>
          <w:rFonts w:ascii="Times New Roman" w:hAnsi="Times New Roman" w:cs="Times New Roman"/>
        </w:rPr>
        <w:t xml:space="preserve"> (Figure 5)</w:t>
      </w:r>
      <w:r w:rsidR="00A811B2">
        <w:rPr>
          <w:rFonts w:ascii="Times New Roman" w:hAnsi="Times New Roman" w:cs="Times New Roman"/>
        </w:rPr>
        <w:t xml:space="preserve">.  The technique works as long as the bars, which have surface deformations to help them transfer forces from the concrete, are properly anchored. In the case of a short beam like the one that will be tested here, this will be accomplished by providing a hook at the end of the bars. In addition, because </w:t>
      </w:r>
      <w:r w:rsidR="00B3742D">
        <w:rPr>
          <w:rFonts w:ascii="Times New Roman" w:hAnsi="Times New Roman" w:cs="Times New Roman"/>
        </w:rPr>
        <w:t xml:space="preserve">diagonal </w:t>
      </w:r>
      <w:r w:rsidR="00A811B2">
        <w:rPr>
          <w:rFonts w:ascii="Times New Roman" w:hAnsi="Times New Roman" w:cs="Times New Roman"/>
        </w:rPr>
        <w:t>shear cracks can occur near the mid depth of the beam, vertical stirrups are generally provided. Finally, because of the indeterminate nature of reinforced concrete structures, it is hard to know for sure where tension and compre</w:t>
      </w:r>
      <w:r w:rsidR="00DF0C71">
        <w:rPr>
          <w:rFonts w:ascii="Times New Roman" w:hAnsi="Times New Roman" w:cs="Times New Roman"/>
        </w:rPr>
        <w:t>ssion will be on a beam under a</w:t>
      </w:r>
      <w:r w:rsidR="00A811B2">
        <w:rPr>
          <w:rFonts w:ascii="Times New Roman" w:hAnsi="Times New Roman" w:cs="Times New Roman"/>
        </w:rPr>
        <w:t xml:space="preserve"> particular set of loads.  For that reason, </w:t>
      </w:r>
      <w:r w:rsidR="00B3742D">
        <w:rPr>
          <w:rFonts w:ascii="Times New Roman" w:hAnsi="Times New Roman" w:cs="Times New Roman"/>
        </w:rPr>
        <w:t xml:space="preserve">bars will also be placed at the top, resulting in the typical steel cage </w:t>
      </w:r>
      <w:r w:rsidR="005333E6">
        <w:rPr>
          <w:rFonts w:ascii="Times New Roman" w:hAnsi="Times New Roman" w:cs="Times New Roman"/>
        </w:rPr>
        <w:t xml:space="preserve">(Figure 5) </w:t>
      </w:r>
      <w:r w:rsidR="00B3742D">
        <w:rPr>
          <w:rFonts w:ascii="Times New Roman" w:hAnsi="Times New Roman" w:cs="Times New Roman"/>
        </w:rPr>
        <w:t>that is seen in most beams in reinforced concrete structures.</w:t>
      </w:r>
    </w:p>
    <w:p w14:paraId="2975D887" w14:textId="2D41D34B" w:rsidR="00B3742D" w:rsidRPr="001926AB" w:rsidRDefault="00B3742D" w:rsidP="001926AB">
      <w:pPr>
        <w:jc w:val="center"/>
        <w:rPr>
          <w:rFonts w:cs="Times New Roman"/>
          <w:i/>
          <w:sz w:val="22"/>
          <w:szCs w:val="22"/>
        </w:rPr>
      </w:pPr>
      <w:r w:rsidRPr="001926AB">
        <w:rPr>
          <w:rFonts w:cs="Times New Roman"/>
          <w:i/>
          <w:sz w:val="22"/>
          <w:szCs w:val="22"/>
        </w:rPr>
        <w:lastRenderedPageBreak/>
        <w:t>Figure 5 – Typical reinforcement in a concrete beam.</w:t>
      </w:r>
    </w:p>
    <w:p w14:paraId="38328FD3" w14:textId="77777777" w:rsidR="00B3742D" w:rsidRPr="000B6AB7" w:rsidRDefault="00B3742D" w:rsidP="0028504D">
      <w:pPr>
        <w:rPr>
          <w:rFonts w:ascii="Times New Roman" w:hAnsi="Times New Roman" w:cs="Times New Roman"/>
        </w:rPr>
      </w:pPr>
    </w:p>
    <w:p w14:paraId="0A44FEDD" w14:textId="259875A0" w:rsidR="00105791" w:rsidRPr="001926AB" w:rsidRDefault="0028504D" w:rsidP="0016039E">
      <w:pPr>
        <w:rPr>
          <w:rFonts w:ascii="Times New Roman" w:hAnsi="Times New Roman" w:cs="Times New Roman"/>
        </w:rPr>
      </w:pPr>
      <w:r w:rsidRPr="001926AB">
        <w:rPr>
          <w:rFonts w:ascii="Times New Roman" w:hAnsi="Times New Roman" w:cs="Times New Roman"/>
          <w:b/>
        </w:rPr>
        <w:t>Procedure</w:t>
      </w:r>
      <w:r w:rsidR="004715AE" w:rsidRPr="001926AB">
        <w:rPr>
          <w:rFonts w:ascii="Times New Roman" w:hAnsi="Times New Roman" w:cs="Times New Roman"/>
          <w:b/>
        </w:rPr>
        <w:t>:</w:t>
      </w:r>
    </w:p>
    <w:p w14:paraId="1C5EFD5E" w14:textId="77777777" w:rsidR="003762AF" w:rsidRPr="00F01534" w:rsidRDefault="00105791" w:rsidP="00F01534">
      <w:pPr>
        <w:spacing w:before="0"/>
        <w:rPr>
          <w:rFonts w:ascii="Times New Roman" w:hAnsi="Times New Roman" w:cs="Times New Roman"/>
        </w:rPr>
      </w:pPr>
      <w:r w:rsidRPr="00F01534">
        <w:rPr>
          <w:rFonts w:ascii="Times New Roman" w:hAnsi="Times New Roman" w:cs="Times New Roman"/>
          <w:b/>
          <w:u w:val="single"/>
        </w:rPr>
        <w:t>Split Tension</w:t>
      </w:r>
      <w:r w:rsidR="00FB0807" w:rsidRPr="00F01534">
        <w:rPr>
          <w:rFonts w:ascii="Times New Roman" w:hAnsi="Times New Roman" w:cs="Times New Roman"/>
          <w:b/>
          <w:u w:val="single"/>
        </w:rPr>
        <w:t xml:space="preserve"> Test</w:t>
      </w:r>
    </w:p>
    <w:p w14:paraId="11F18521" w14:textId="032ABBC5" w:rsidR="00BE6908" w:rsidRPr="00B3742D" w:rsidRDefault="00BE6908" w:rsidP="00145FED">
      <w:pPr>
        <w:pStyle w:val="ListParagraph"/>
        <w:numPr>
          <w:ilvl w:val="0"/>
          <w:numId w:val="31"/>
        </w:numPr>
        <w:spacing w:before="0"/>
        <w:ind w:hanging="720"/>
        <w:contextualSpacing w:val="0"/>
        <w:rPr>
          <w:rFonts w:ascii="Times New Roman" w:hAnsi="Times New Roman" w:cs="Times New Roman"/>
        </w:rPr>
      </w:pPr>
      <w:r w:rsidRPr="00B3742D">
        <w:rPr>
          <w:rFonts w:ascii="Times New Roman" w:hAnsi="Times New Roman" w:cs="Times New Roman"/>
        </w:rPr>
        <w:t>For each test, obtain two thin strips of balsa wood or similar (about 1/8” thick x 1” wide x 8’ long) to help distribute the loads on the cylinders.</w:t>
      </w:r>
    </w:p>
    <w:p w14:paraId="1C2A4F33" w14:textId="22A0342D" w:rsidR="00BE6908" w:rsidRPr="001926AB" w:rsidRDefault="00BE6908" w:rsidP="00145FED">
      <w:pPr>
        <w:pStyle w:val="ListParagraph"/>
        <w:numPr>
          <w:ilvl w:val="0"/>
          <w:numId w:val="31"/>
        </w:numPr>
        <w:spacing w:before="0"/>
        <w:ind w:hanging="720"/>
        <w:contextualSpacing w:val="0"/>
        <w:rPr>
          <w:rFonts w:ascii="Times New Roman" w:hAnsi="Times New Roman" w:cs="Times New Roman"/>
        </w:rPr>
      </w:pPr>
      <w:r w:rsidRPr="00B3742D">
        <w:rPr>
          <w:rFonts w:ascii="Times New Roman" w:hAnsi="Times New Roman" w:cs="Times New Roman"/>
        </w:rPr>
        <w:t xml:space="preserve">Measure the dimensions of the two cylinders.  Draw </w:t>
      </w:r>
      <w:r w:rsidR="00145FED">
        <w:rPr>
          <w:rFonts w:ascii="Times New Roman" w:hAnsi="Times New Roman" w:cs="Times New Roman"/>
        </w:rPr>
        <w:t>a</w:t>
      </w:r>
      <w:r w:rsidR="00145FED" w:rsidRPr="00B3742D">
        <w:rPr>
          <w:rFonts w:ascii="Times New Roman" w:hAnsi="Times New Roman" w:cs="Times New Roman"/>
        </w:rPr>
        <w:t xml:space="preserve"> </w:t>
      </w:r>
      <w:r w:rsidR="004947BE" w:rsidRPr="00B3742D">
        <w:rPr>
          <w:rFonts w:ascii="Times New Roman" w:hAnsi="Times New Roman" w:cs="Times New Roman"/>
        </w:rPr>
        <w:t xml:space="preserve">line </w:t>
      </w:r>
      <w:r w:rsidR="00145FED">
        <w:rPr>
          <w:rFonts w:ascii="Times New Roman" w:hAnsi="Times New Roman" w:cs="Times New Roman"/>
        </w:rPr>
        <w:t>along</w:t>
      </w:r>
      <w:r w:rsidR="00145FED" w:rsidRPr="00B3742D">
        <w:rPr>
          <w:rFonts w:ascii="Times New Roman" w:hAnsi="Times New Roman" w:cs="Times New Roman"/>
        </w:rPr>
        <w:t xml:space="preserve"> </w:t>
      </w:r>
      <w:r w:rsidR="004947BE" w:rsidRPr="00B3742D">
        <w:rPr>
          <w:rFonts w:ascii="Times New Roman" w:hAnsi="Times New Roman" w:cs="Times New Roman"/>
        </w:rPr>
        <w:t>the diameter</w:t>
      </w:r>
      <w:r w:rsidRPr="00B3742D">
        <w:rPr>
          <w:rFonts w:ascii="Times New Roman" w:hAnsi="Times New Roman" w:cs="Times New Roman"/>
        </w:rPr>
        <w:t xml:space="preserve"> on each end of the specimen</w:t>
      </w:r>
      <w:r w:rsidR="004947BE" w:rsidRPr="00B3742D">
        <w:rPr>
          <w:rFonts w:ascii="Times New Roman" w:hAnsi="Times New Roman" w:cs="Times New Roman"/>
        </w:rPr>
        <w:t xml:space="preserve"> </w:t>
      </w:r>
      <w:r w:rsidRPr="00B3742D">
        <w:rPr>
          <w:rFonts w:ascii="Times New Roman" w:hAnsi="Times New Roman" w:cs="Times New Roman"/>
        </w:rPr>
        <w:t>bisect</w:t>
      </w:r>
      <w:r w:rsidR="00145FED">
        <w:rPr>
          <w:rFonts w:ascii="Times New Roman" w:hAnsi="Times New Roman" w:cs="Times New Roman"/>
        </w:rPr>
        <w:t>ing</w:t>
      </w:r>
      <w:r w:rsidRPr="00B3742D">
        <w:rPr>
          <w:rFonts w:ascii="Times New Roman" w:hAnsi="Times New Roman" w:cs="Times New Roman"/>
        </w:rPr>
        <w:t xml:space="preserve"> the cylinder.</w:t>
      </w:r>
    </w:p>
    <w:p w14:paraId="15A83AF7" w14:textId="77777777" w:rsidR="003762AF" w:rsidRDefault="00BE6908" w:rsidP="00F01534">
      <w:pPr>
        <w:pStyle w:val="ListParagraph"/>
        <w:numPr>
          <w:ilvl w:val="0"/>
          <w:numId w:val="31"/>
        </w:numPr>
        <w:spacing w:before="0"/>
        <w:ind w:hanging="720"/>
        <w:contextualSpacing w:val="0"/>
        <w:rPr>
          <w:rFonts w:ascii="Times New Roman" w:hAnsi="Times New Roman" w:cs="Times New Roman"/>
        </w:rPr>
      </w:pPr>
      <w:r w:rsidRPr="00B3742D">
        <w:rPr>
          <w:rFonts w:ascii="Times New Roman" w:hAnsi="Times New Roman" w:cs="Times New Roman"/>
        </w:rPr>
        <w:t xml:space="preserve">Center one strip along the center of the lower bearing block of the testing machine.  </w:t>
      </w:r>
    </w:p>
    <w:p w14:paraId="5B299A67" w14:textId="77777777" w:rsidR="003762AF" w:rsidRDefault="00BE6908" w:rsidP="00F01534">
      <w:pPr>
        <w:pStyle w:val="ListParagraph"/>
        <w:numPr>
          <w:ilvl w:val="0"/>
          <w:numId w:val="31"/>
        </w:numPr>
        <w:spacing w:before="0"/>
        <w:ind w:hanging="720"/>
        <w:contextualSpacing w:val="0"/>
        <w:rPr>
          <w:rFonts w:ascii="Times New Roman" w:hAnsi="Times New Roman" w:cs="Times New Roman"/>
        </w:rPr>
      </w:pPr>
      <w:r w:rsidRPr="00B3742D">
        <w:rPr>
          <w:rFonts w:ascii="Times New Roman" w:hAnsi="Times New Roman" w:cs="Times New Roman"/>
        </w:rPr>
        <w:t xml:space="preserve">Place the cylinder on the strip and align so that the lines marked on the ends of the specimen are vertical and centered over the strip.  </w:t>
      </w:r>
    </w:p>
    <w:p w14:paraId="589798C0" w14:textId="77777777" w:rsidR="003762AF" w:rsidRDefault="00BE6908" w:rsidP="00F01534">
      <w:pPr>
        <w:pStyle w:val="ListParagraph"/>
        <w:numPr>
          <w:ilvl w:val="0"/>
          <w:numId w:val="31"/>
        </w:numPr>
        <w:spacing w:before="0"/>
        <w:ind w:hanging="720"/>
        <w:contextualSpacing w:val="0"/>
        <w:rPr>
          <w:rFonts w:ascii="Times New Roman" w:hAnsi="Times New Roman" w:cs="Times New Roman"/>
        </w:rPr>
      </w:pPr>
      <w:r w:rsidRPr="00B3742D">
        <w:rPr>
          <w:rFonts w:ascii="Times New Roman" w:hAnsi="Times New Roman" w:cs="Times New Roman"/>
        </w:rPr>
        <w:t xml:space="preserve">Place a second strip lengthwise on the cylinder.  </w:t>
      </w:r>
    </w:p>
    <w:p w14:paraId="790F1A7F" w14:textId="4ACBDBA3" w:rsidR="00BE6908" w:rsidRPr="00B3742D" w:rsidRDefault="00BE6908" w:rsidP="00F01534">
      <w:pPr>
        <w:pStyle w:val="ListParagraph"/>
        <w:numPr>
          <w:ilvl w:val="0"/>
          <w:numId w:val="31"/>
        </w:numPr>
        <w:spacing w:before="0"/>
        <w:ind w:hanging="720"/>
        <w:contextualSpacing w:val="0"/>
        <w:rPr>
          <w:rFonts w:ascii="Times New Roman" w:hAnsi="Times New Roman" w:cs="Times New Roman"/>
        </w:rPr>
      </w:pPr>
      <w:r w:rsidRPr="00B3742D">
        <w:rPr>
          <w:rFonts w:ascii="Times New Roman" w:hAnsi="Times New Roman" w:cs="Times New Roman"/>
        </w:rPr>
        <w:t xml:space="preserve">Lower the upper loading head of the testing machine until the assembly is secured in the machine (Figure </w:t>
      </w:r>
      <w:r w:rsidR="003B75BE">
        <w:rPr>
          <w:rFonts w:ascii="Times New Roman" w:hAnsi="Times New Roman" w:cs="Times New Roman"/>
        </w:rPr>
        <w:t>6</w:t>
      </w:r>
      <w:r w:rsidRPr="00B3742D">
        <w:rPr>
          <w:rFonts w:ascii="Times New Roman" w:hAnsi="Times New Roman" w:cs="Times New Roman"/>
        </w:rPr>
        <w:t>).</w:t>
      </w:r>
    </w:p>
    <w:p w14:paraId="1F80A813" w14:textId="0E77BD42" w:rsidR="001603E3" w:rsidRPr="001603E3" w:rsidRDefault="001603E3" w:rsidP="00F01534">
      <w:pPr>
        <w:ind w:left="360"/>
        <w:jc w:val="center"/>
        <w:rPr>
          <w:rFonts w:ascii="Times" w:hAnsi="Times"/>
        </w:rPr>
      </w:pPr>
      <w:r w:rsidRPr="00F01534">
        <w:rPr>
          <w:rFonts w:ascii="Times" w:hAnsi="Times" w:cs="Times New Roman"/>
          <w:i/>
        </w:rPr>
        <w:t xml:space="preserve">Figure 6 – Placement of specimen for split tension test </w:t>
      </w:r>
      <w:r w:rsidRPr="00F01534">
        <w:rPr>
          <w:rFonts w:ascii="Times" w:hAnsi="Times"/>
          <w:i/>
        </w:rPr>
        <w:t xml:space="preserve">(adapted from Mehta, P.K. and </w:t>
      </w:r>
      <w:proofErr w:type="spellStart"/>
      <w:r w:rsidRPr="00F01534">
        <w:rPr>
          <w:rFonts w:ascii="Times" w:hAnsi="Times"/>
          <w:i/>
        </w:rPr>
        <w:t>Monterio</w:t>
      </w:r>
      <w:proofErr w:type="spellEnd"/>
      <w:r w:rsidRPr="00F01534">
        <w:rPr>
          <w:rFonts w:ascii="Times" w:hAnsi="Times"/>
          <w:i/>
        </w:rPr>
        <w:t>, P.J.M., Concrete: Structure, properties and Materials, 2</w:t>
      </w:r>
      <w:r w:rsidRPr="00F01534">
        <w:rPr>
          <w:rFonts w:ascii="Times" w:hAnsi="Times"/>
          <w:i/>
          <w:vertAlign w:val="superscript"/>
        </w:rPr>
        <w:t>nd</w:t>
      </w:r>
      <w:r w:rsidRPr="00F01534">
        <w:rPr>
          <w:rFonts w:ascii="Times" w:hAnsi="Times"/>
          <w:i/>
        </w:rPr>
        <w:t xml:space="preserve"> Ed., Prentice-Hall, 1993)</w:t>
      </w:r>
    </w:p>
    <w:p w14:paraId="024E7EAF" w14:textId="4AAB6472" w:rsidR="000002E6" w:rsidRPr="00F01534" w:rsidRDefault="00BE6908" w:rsidP="00F01534">
      <w:pPr>
        <w:pStyle w:val="ListParagraph"/>
        <w:numPr>
          <w:ilvl w:val="0"/>
          <w:numId w:val="31"/>
        </w:numPr>
        <w:spacing w:before="0"/>
        <w:ind w:hanging="720"/>
        <w:contextualSpacing w:val="0"/>
        <w:rPr>
          <w:rFonts w:ascii="Times New Roman" w:hAnsi="Times New Roman" w:cs="Times New Roman"/>
        </w:rPr>
      </w:pPr>
      <w:r w:rsidRPr="00B3742D">
        <w:rPr>
          <w:rFonts w:ascii="Times New Roman" w:hAnsi="Times New Roman" w:cs="Times New Roman"/>
        </w:rPr>
        <w:t xml:space="preserve">Estimate the maximum loading the specimen </w:t>
      </w:r>
      <w:r w:rsidR="004947BE" w:rsidRPr="00B3742D">
        <w:rPr>
          <w:rFonts w:ascii="Times New Roman" w:hAnsi="Times New Roman" w:cs="Times New Roman"/>
        </w:rPr>
        <w:t>can</w:t>
      </w:r>
      <w:r w:rsidRPr="00B3742D">
        <w:rPr>
          <w:rFonts w:ascii="Times New Roman" w:hAnsi="Times New Roman" w:cs="Times New Roman"/>
        </w:rPr>
        <w:t xml:space="preserve"> take</w:t>
      </w:r>
      <w:r w:rsidR="00B3742D">
        <w:rPr>
          <w:rFonts w:ascii="Times New Roman" w:hAnsi="Times New Roman" w:cs="Times New Roman"/>
        </w:rPr>
        <w:t xml:space="preserve"> assuming the tensile strength is </w:t>
      </w:r>
      <w:r w:rsidR="00145FED">
        <w:rPr>
          <w:rFonts w:ascii="Times New Roman" w:hAnsi="Times New Roman" w:cs="Times New Roman"/>
        </w:rPr>
        <w:t>6</w:t>
      </w:r>
      <m:oMath>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c</m:t>
                </m:r>
              </m:sub>
            </m:sSub>
          </m:e>
        </m:rad>
      </m:oMath>
      <w:r w:rsidRPr="00B3742D">
        <w:rPr>
          <w:rFonts w:ascii="Times New Roman" w:hAnsi="Times New Roman" w:cs="Times New Roman"/>
        </w:rPr>
        <w:t xml:space="preserve"> </w:t>
      </w:r>
      <w:r w:rsidR="000002E6">
        <w:rPr>
          <w:rFonts w:ascii="Times New Roman" w:hAnsi="Times New Roman" w:cs="Times New Roman"/>
        </w:rPr>
        <w:t xml:space="preserve">, where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c</m:t>
            </m:r>
          </m:sub>
        </m:sSub>
      </m:oMath>
      <w:r w:rsidR="000002E6">
        <w:rPr>
          <w:rFonts w:ascii="Times New Roman" w:eastAsiaTheme="minorEastAsia" w:hAnsi="Times New Roman" w:cs="Times New Roman"/>
        </w:rPr>
        <w:t>is the nominal concrete compressive strength.</w:t>
      </w:r>
    </w:p>
    <w:p w14:paraId="33FEFB41" w14:textId="2C394235" w:rsidR="003762AF" w:rsidRDefault="000002E6" w:rsidP="00F01534">
      <w:pPr>
        <w:pStyle w:val="ListParagraph"/>
        <w:numPr>
          <w:ilvl w:val="0"/>
          <w:numId w:val="31"/>
        </w:numPr>
        <w:spacing w:before="0"/>
        <w:ind w:hanging="720"/>
        <w:contextualSpacing w:val="0"/>
        <w:rPr>
          <w:rFonts w:ascii="Times New Roman" w:hAnsi="Times New Roman" w:cs="Times New Roman"/>
        </w:rPr>
      </w:pPr>
      <w:r>
        <w:rPr>
          <w:rFonts w:ascii="Times New Roman" w:hAnsi="Times New Roman" w:cs="Times New Roman"/>
        </w:rPr>
        <w:t>A</w:t>
      </w:r>
      <w:r w:rsidR="00BE6908" w:rsidRPr="00B3742D">
        <w:rPr>
          <w:rFonts w:ascii="Times New Roman" w:hAnsi="Times New Roman" w:cs="Times New Roman"/>
        </w:rPr>
        <w:t>pply the compressive load slowly (</w:t>
      </w:r>
      <w:r w:rsidR="004947BE" w:rsidRPr="00B3742D">
        <w:rPr>
          <w:rFonts w:ascii="Times New Roman" w:hAnsi="Times New Roman" w:cs="Times New Roman"/>
        </w:rPr>
        <w:t>at around</w:t>
      </w:r>
      <w:r w:rsidR="00BE6908" w:rsidRPr="00B3742D">
        <w:rPr>
          <w:rFonts w:ascii="Times New Roman" w:hAnsi="Times New Roman" w:cs="Times New Roman"/>
        </w:rPr>
        <w:t xml:space="preserve"> 100 psi to 200 psi per min.) and continuously until the specimen fails in split tension.  </w:t>
      </w:r>
    </w:p>
    <w:p w14:paraId="24648022" w14:textId="77777777" w:rsidR="003762AF" w:rsidRDefault="00BE6908" w:rsidP="00F01534">
      <w:pPr>
        <w:pStyle w:val="ListParagraph"/>
        <w:numPr>
          <w:ilvl w:val="0"/>
          <w:numId w:val="31"/>
        </w:numPr>
        <w:spacing w:before="0"/>
        <w:ind w:hanging="720"/>
        <w:contextualSpacing w:val="0"/>
        <w:rPr>
          <w:rFonts w:ascii="Times New Roman" w:hAnsi="Times New Roman" w:cs="Times New Roman"/>
        </w:rPr>
      </w:pPr>
      <w:r w:rsidRPr="00B3742D">
        <w:rPr>
          <w:rFonts w:ascii="Times New Roman" w:hAnsi="Times New Roman" w:cs="Times New Roman"/>
        </w:rPr>
        <w:t xml:space="preserve">Record the maximum applied load.  </w:t>
      </w:r>
    </w:p>
    <w:p w14:paraId="0F663164" w14:textId="3E946288" w:rsidR="00B3742D" w:rsidRDefault="00BE6908" w:rsidP="00F01534">
      <w:pPr>
        <w:pStyle w:val="ListParagraph"/>
        <w:numPr>
          <w:ilvl w:val="0"/>
          <w:numId w:val="31"/>
        </w:numPr>
        <w:spacing w:before="0"/>
        <w:ind w:hanging="720"/>
        <w:contextualSpacing w:val="0"/>
        <w:rPr>
          <w:rFonts w:ascii="Times New Roman" w:hAnsi="Times New Roman" w:cs="Times New Roman"/>
        </w:rPr>
      </w:pPr>
      <w:r w:rsidRPr="00B3742D">
        <w:rPr>
          <w:rFonts w:ascii="Times New Roman" w:hAnsi="Times New Roman" w:cs="Times New Roman"/>
        </w:rPr>
        <w:t>Examine the fracture surface</w:t>
      </w:r>
      <w:r w:rsidRPr="001926AB">
        <w:rPr>
          <w:rFonts w:ascii="Times New Roman" w:hAnsi="Times New Roman" w:cs="Times New Roman"/>
        </w:rPr>
        <w:t xml:space="preserve"> and estimate the percentage of aggregate that </w:t>
      </w:r>
      <w:r w:rsidR="004947BE" w:rsidRPr="001926AB">
        <w:rPr>
          <w:rFonts w:ascii="Times New Roman" w:hAnsi="Times New Roman" w:cs="Times New Roman"/>
        </w:rPr>
        <w:t>has</w:t>
      </w:r>
      <w:r w:rsidRPr="001926AB">
        <w:rPr>
          <w:rFonts w:ascii="Times New Roman" w:hAnsi="Times New Roman" w:cs="Times New Roman"/>
        </w:rPr>
        <w:t xml:space="preserve"> fractured.</w:t>
      </w:r>
    </w:p>
    <w:p w14:paraId="12C2D4EB" w14:textId="77777777" w:rsidR="00B3742D" w:rsidRPr="00B3742D" w:rsidRDefault="00B3742D" w:rsidP="00145FED">
      <w:pPr>
        <w:spacing w:before="0"/>
        <w:rPr>
          <w:rFonts w:ascii="Times New Roman" w:hAnsi="Times New Roman" w:cs="Times New Roman"/>
        </w:rPr>
      </w:pPr>
    </w:p>
    <w:p w14:paraId="06981F94" w14:textId="7637A23E" w:rsidR="00044352" w:rsidRDefault="00B3742D" w:rsidP="001926AB">
      <w:pPr>
        <w:spacing w:before="0"/>
        <w:rPr>
          <w:rFonts w:ascii="Times New Roman" w:hAnsi="Times New Roman" w:cs="Times New Roman"/>
          <w:b/>
          <w:u w:val="single"/>
        </w:rPr>
      </w:pPr>
      <w:r>
        <w:rPr>
          <w:rFonts w:ascii="Times New Roman" w:hAnsi="Times New Roman" w:cs="Times New Roman"/>
          <w:b/>
          <w:u w:val="single"/>
        </w:rPr>
        <w:t>Beam</w:t>
      </w:r>
      <w:r w:rsidRPr="001926AB">
        <w:rPr>
          <w:rFonts w:ascii="Times New Roman" w:hAnsi="Times New Roman" w:cs="Times New Roman"/>
          <w:b/>
          <w:u w:val="single"/>
        </w:rPr>
        <w:t xml:space="preserve"> Tension Test</w:t>
      </w:r>
    </w:p>
    <w:p w14:paraId="36F1F006" w14:textId="2BADA819" w:rsidR="00B3742D" w:rsidRPr="001926AB" w:rsidRDefault="00044352" w:rsidP="001926AB">
      <w:pPr>
        <w:pStyle w:val="ListParagraph"/>
        <w:numPr>
          <w:ilvl w:val="0"/>
          <w:numId w:val="35"/>
        </w:numPr>
        <w:spacing w:before="0"/>
        <w:ind w:hanging="720"/>
        <w:contextualSpacing w:val="0"/>
        <w:rPr>
          <w:rFonts w:ascii="Times New Roman" w:hAnsi="Times New Roman" w:cs="Times New Roman"/>
          <w:u w:val="single"/>
        </w:rPr>
      </w:pPr>
      <w:r w:rsidRPr="00044352">
        <w:rPr>
          <w:rFonts w:ascii="Times New Roman" w:hAnsi="Times New Roman" w:cs="Times New Roman"/>
        </w:rPr>
        <w:t xml:space="preserve">Construct two </w:t>
      </w:r>
      <w:r>
        <w:rPr>
          <w:rFonts w:ascii="Times New Roman" w:hAnsi="Times New Roman" w:cs="Times New Roman"/>
        </w:rPr>
        <w:t xml:space="preserve">concrete </w:t>
      </w:r>
      <w:r w:rsidRPr="00044352">
        <w:rPr>
          <w:rFonts w:ascii="Times New Roman" w:hAnsi="Times New Roman" w:cs="Times New Roman"/>
        </w:rPr>
        <w:t xml:space="preserve">beams with </w:t>
      </w:r>
      <w:r>
        <w:rPr>
          <w:rFonts w:ascii="Times New Roman" w:hAnsi="Times New Roman" w:cs="Times New Roman"/>
        </w:rPr>
        <w:t>a 6 in. x 6 in. cross section and 30 in. in length</w:t>
      </w:r>
      <w:r w:rsidRPr="00044352">
        <w:rPr>
          <w:rFonts w:ascii="Times New Roman" w:hAnsi="Times New Roman" w:cs="Times New Roman"/>
        </w:rPr>
        <w:t>.</w:t>
      </w:r>
    </w:p>
    <w:p w14:paraId="514CB2C7" w14:textId="4BAE1AC0" w:rsidR="00044352" w:rsidRDefault="00044352" w:rsidP="001926AB">
      <w:pPr>
        <w:pStyle w:val="ListParagraph"/>
        <w:numPr>
          <w:ilvl w:val="0"/>
          <w:numId w:val="35"/>
        </w:numPr>
        <w:spacing w:before="0"/>
        <w:ind w:hanging="720"/>
        <w:contextualSpacing w:val="0"/>
        <w:rPr>
          <w:rFonts w:ascii="Times New Roman" w:hAnsi="Times New Roman" w:cs="Times New Roman"/>
        </w:rPr>
      </w:pPr>
      <w:r w:rsidRPr="001926AB">
        <w:rPr>
          <w:rFonts w:ascii="Times New Roman" w:hAnsi="Times New Roman" w:cs="Times New Roman"/>
        </w:rPr>
        <w:t xml:space="preserve">Install a 4-point bending test apparatus </w:t>
      </w:r>
      <w:r>
        <w:rPr>
          <w:rFonts w:ascii="Times New Roman" w:hAnsi="Times New Roman" w:cs="Times New Roman"/>
        </w:rPr>
        <w:t>in the testing machine</w:t>
      </w:r>
      <w:r w:rsidR="001603E3">
        <w:rPr>
          <w:rFonts w:ascii="Times New Roman" w:hAnsi="Times New Roman" w:cs="Times New Roman"/>
        </w:rPr>
        <w:t xml:space="preserve"> (Figure 4)</w:t>
      </w:r>
      <w:r>
        <w:rPr>
          <w:rFonts w:ascii="Times New Roman" w:hAnsi="Times New Roman" w:cs="Times New Roman"/>
        </w:rPr>
        <w:t>.</w:t>
      </w:r>
    </w:p>
    <w:p w14:paraId="609062D5" w14:textId="034D0741" w:rsidR="00044352" w:rsidRDefault="00044352" w:rsidP="001926AB">
      <w:pPr>
        <w:pStyle w:val="ListParagraph"/>
        <w:numPr>
          <w:ilvl w:val="0"/>
          <w:numId w:val="35"/>
        </w:numPr>
        <w:spacing w:before="0"/>
        <w:ind w:hanging="720"/>
        <w:contextualSpacing w:val="0"/>
        <w:rPr>
          <w:rFonts w:ascii="Times New Roman" w:hAnsi="Times New Roman" w:cs="Times New Roman"/>
        </w:rPr>
      </w:pPr>
      <w:r>
        <w:rPr>
          <w:rFonts w:ascii="Times New Roman" w:hAnsi="Times New Roman" w:cs="Times New Roman"/>
        </w:rPr>
        <w:t>Carefully lift the beam and install it into the test set up.</w:t>
      </w:r>
    </w:p>
    <w:p w14:paraId="2CF9F93F" w14:textId="77777777" w:rsidR="00044352" w:rsidRDefault="00044352" w:rsidP="001926AB">
      <w:pPr>
        <w:pStyle w:val="ListParagraph"/>
        <w:numPr>
          <w:ilvl w:val="0"/>
          <w:numId w:val="35"/>
        </w:numPr>
        <w:spacing w:before="0"/>
        <w:ind w:hanging="720"/>
        <w:contextualSpacing w:val="0"/>
        <w:rPr>
          <w:rFonts w:ascii="Times New Roman" w:hAnsi="Times New Roman" w:cs="Times New Roman"/>
        </w:rPr>
      </w:pPr>
      <w:r>
        <w:rPr>
          <w:rFonts w:ascii="Times New Roman" w:hAnsi="Times New Roman" w:cs="Times New Roman"/>
        </w:rPr>
        <w:t>Turn on the testing machine and activate the software to read load and deformations</w:t>
      </w:r>
    </w:p>
    <w:p w14:paraId="6FEE9370" w14:textId="77777777" w:rsidR="00145FED" w:rsidRDefault="00044352" w:rsidP="00F01534">
      <w:pPr>
        <w:pStyle w:val="ListParagraph"/>
        <w:numPr>
          <w:ilvl w:val="0"/>
          <w:numId w:val="35"/>
        </w:numPr>
        <w:spacing w:before="0"/>
        <w:ind w:hanging="720"/>
        <w:contextualSpacing w:val="0"/>
        <w:rPr>
          <w:rFonts w:ascii="Times New Roman" w:hAnsi="Times New Roman" w:cs="Times New Roman"/>
        </w:rPr>
      </w:pPr>
      <w:r w:rsidRPr="00145FED">
        <w:rPr>
          <w:rFonts w:ascii="Times New Roman" w:hAnsi="Times New Roman" w:cs="Times New Roman"/>
        </w:rPr>
        <w:t>Estimate the maximum loading the specimen can take assuming the tensile strength is 7.5</w:t>
      </w:r>
      <m:oMath>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c</m:t>
                </m:r>
              </m:sub>
            </m:sSub>
          </m:e>
        </m:rad>
      </m:oMath>
      <w:r w:rsidRPr="00145FED">
        <w:rPr>
          <w:rFonts w:ascii="Times New Roman" w:hAnsi="Times New Roman" w:cs="Times New Roman"/>
        </w:rPr>
        <w:t xml:space="preserve"> and apply the compressive load slowly (at around 100 psi to 200 psi per min.) and continuously until the specimen fails</w:t>
      </w:r>
      <w:r w:rsidR="009430C2" w:rsidRPr="00145FED">
        <w:rPr>
          <w:rFonts w:ascii="Times New Roman" w:hAnsi="Times New Roman" w:cs="Times New Roman"/>
        </w:rPr>
        <w:t xml:space="preserve">. </w:t>
      </w:r>
    </w:p>
    <w:p w14:paraId="1ED30B97" w14:textId="6129F051" w:rsidR="001603E3" w:rsidRDefault="001603E3" w:rsidP="00F01534">
      <w:pPr>
        <w:pStyle w:val="ListParagraph"/>
        <w:numPr>
          <w:ilvl w:val="0"/>
          <w:numId w:val="35"/>
        </w:numPr>
        <w:tabs>
          <w:tab w:val="left" w:pos="720"/>
        </w:tabs>
        <w:spacing w:before="0"/>
        <w:ind w:left="360"/>
        <w:contextualSpacing w:val="0"/>
        <w:rPr>
          <w:rFonts w:ascii="Times New Roman" w:hAnsi="Times New Roman" w:cs="Times New Roman"/>
        </w:rPr>
      </w:pPr>
      <w:r>
        <w:rPr>
          <w:rFonts w:ascii="Times New Roman" w:hAnsi="Times New Roman" w:cs="Times New Roman"/>
        </w:rPr>
        <w:tab/>
      </w:r>
      <w:r w:rsidRPr="00B3742D">
        <w:rPr>
          <w:rFonts w:ascii="Times New Roman" w:hAnsi="Times New Roman" w:cs="Times New Roman"/>
        </w:rPr>
        <w:t xml:space="preserve">Record the maximum applied load.  </w:t>
      </w:r>
    </w:p>
    <w:p w14:paraId="652A3228" w14:textId="20F5306A" w:rsidR="001603E3" w:rsidRDefault="001603E3" w:rsidP="00F01534">
      <w:pPr>
        <w:pStyle w:val="ListParagraph"/>
        <w:numPr>
          <w:ilvl w:val="0"/>
          <w:numId w:val="35"/>
        </w:numPr>
        <w:tabs>
          <w:tab w:val="left" w:pos="720"/>
        </w:tabs>
        <w:spacing w:before="0"/>
        <w:ind w:left="360"/>
        <w:contextualSpacing w:val="0"/>
        <w:rPr>
          <w:rFonts w:ascii="Times New Roman" w:hAnsi="Times New Roman" w:cs="Times New Roman"/>
        </w:rPr>
      </w:pPr>
      <w:r>
        <w:rPr>
          <w:rFonts w:ascii="Times New Roman" w:hAnsi="Times New Roman" w:cs="Times New Roman"/>
        </w:rPr>
        <w:tab/>
      </w:r>
      <w:r w:rsidRPr="00B3742D">
        <w:rPr>
          <w:rFonts w:ascii="Times New Roman" w:hAnsi="Times New Roman" w:cs="Times New Roman"/>
        </w:rPr>
        <w:t>Examine the fracture surface</w:t>
      </w:r>
      <w:r w:rsidRPr="001926AB">
        <w:rPr>
          <w:rFonts w:ascii="Times New Roman" w:hAnsi="Times New Roman" w:cs="Times New Roman"/>
        </w:rPr>
        <w:t xml:space="preserve"> and estimate the percentage of aggregate that has fractured</w:t>
      </w:r>
    </w:p>
    <w:p w14:paraId="6A09AAAC" w14:textId="77777777" w:rsidR="001603E3" w:rsidRDefault="001603E3">
      <w:pPr>
        <w:spacing w:before="0" w:after="0"/>
        <w:rPr>
          <w:rFonts w:ascii="Times New Roman" w:hAnsi="Times New Roman" w:cs="Times New Roman"/>
        </w:rPr>
      </w:pPr>
      <w:r>
        <w:rPr>
          <w:rFonts w:ascii="Times New Roman" w:hAnsi="Times New Roman" w:cs="Times New Roman"/>
        </w:rPr>
        <w:br w:type="page"/>
      </w:r>
    </w:p>
    <w:p w14:paraId="54242AB9" w14:textId="2D21A2C6" w:rsidR="00044352" w:rsidRDefault="00044352" w:rsidP="00044352">
      <w:pPr>
        <w:spacing w:before="0"/>
        <w:rPr>
          <w:rFonts w:ascii="Times New Roman" w:hAnsi="Times New Roman" w:cs="Times New Roman"/>
          <w:b/>
          <w:u w:val="single"/>
        </w:rPr>
      </w:pPr>
      <w:r>
        <w:rPr>
          <w:rFonts w:ascii="Times New Roman" w:hAnsi="Times New Roman" w:cs="Times New Roman"/>
          <w:b/>
          <w:u w:val="single"/>
        </w:rPr>
        <w:lastRenderedPageBreak/>
        <w:t>Reinforced Beam</w:t>
      </w:r>
      <w:r w:rsidRPr="00164757">
        <w:rPr>
          <w:rFonts w:ascii="Times New Roman" w:hAnsi="Times New Roman" w:cs="Times New Roman"/>
          <w:b/>
          <w:u w:val="single"/>
        </w:rPr>
        <w:t xml:space="preserve"> Test</w:t>
      </w:r>
    </w:p>
    <w:p w14:paraId="0A87D1C1" w14:textId="1D594B7E" w:rsidR="00044352" w:rsidRPr="00164757" w:rsidRDefault="00044352" w:rsidP="001926AB">
      <w:pPr>
        <w:pStyle w:val="ListParagraph"/>
        <w:numPr>
          <w:ilvl w:val="0"/>
          <w:numId w:val="37"/>
        </w:numPr>
        <w:spacing w:before="0"/>
        <w:ind w:hanging="720"/>
        <w:contextualSpacing w:val="0"/>
        <w:rPr>
          <w:rFonts w:ascii="Times New Roman" w:hAnsi="Times New Roman" w:cs="Times New Roman"/>
          <w:u w:val="single"/>
        </w:rPr>
      </w:pPr>
      <w:r w:rsidRPr="00164757">
        <w:rPr>
          <w:rFonts w:ascii="Times New Roman" w:hAnsi="Times New Roman" w:cs="Times New Roman"/>
        </w:rPr>
        <w:t>Construct</w:t>
      </w:r>
      <w:r>
        <w:rPr>
          <w:rFonts w:ascii="Times New Roman" w:hAnsi="Times New Roman" w:cs="Times New Roman"/>
        </w:rPr>
        <w:t xml:space="preserve"> one</w:t>
      </w:r>
      <w:r w:rsidRPr="00164757">
        <w:rPr>
          <w:rFonts w:ascii="Times New Roman" w:hAnsi="Times New Roman" w:cs="Times New Roman"/>
        </w:rPr>
        <w:t xml:space="preserve"> </w:t>
      </w:r>
      <w:r>
        <w:rPr>
          <w:rFonts w:ascii="Times New Roman" w:hAnsi="Times New Roman" w:cs="Times New Roman"/>
        </w:rPr>
        <w:t xml:space="preserve">concrete </w:t>
      </w:r>
      <w:r w:rsidRPr="00164757">
        <w:rPr>
          <w:rFonts w:ascii="Times New Roman" w:hAnsi="Times New Roman" w:cs="Times New Roman"/>
        </w:rPr>
        <w:t>bea</w:t>
      </w:r>
      <w:ins w:id="2" w:author="Amy Barrett" w:date="2017-03-18T07:25:00Z">
        <w:r w:rsidR="00F01534">
          <w:rPr>
            <w:rFonts w:ascii="Times New Roman" w:hAnsi="Times New Roman" w:cs="Times New Roman"/>
          </w:rPr>
          <w:t>m</w:t>
        </w:r>
      </w:ins>
      <w:del w:id="3" w:author="Amy Barrett" w:date="2017-03-18T07:25:00Z">
        <w:r w:rsidRPr="00164757" w:rsidDel="00F01534">
          <w:rPr>
            <w:rFonts w:ascii="Times New Roman" w:hAnsi="Times New Roman" w:cs="Times New Roman"/>
          </w:rPr>
          <w:delText>s</w:delText>
        </w:r>
      </w:del>
      <w:r w:rsidRPr="00164757">
        <w:rPr>
          <w:rFonts w:ascii="Times New Roman" w:hAnsi="Times New Roman" w:cs="Times New Roman"/>
        </w:rPr>
        <w:t xml:space="preserve"> with </w:t>
      </w:r>
      <w:r>
        <w:rPr>
          <w:rFonts w:ascii="Times New Roman" w:hAnsi="Times New Roman" w:cs="Times New Roman"/>
        </w:rPr>
        <w:t>a 6 in. x 6 in. cross section and 30 in. in length and two #3 bars (3/8 in. diameter) to the bottom side</w:t>
      </w:r>
      <w:r w:rsidRPr="00164757">
        <w:rPr>
          <w:rFonts w:ascii="Times New Roman" w:hAnsi="Times New Roman" w:cs="Times New Roman"/>
        </w:rPr>
        <w:t>.</w:t>
      </w:r>
    </w:p>
    <w:p w14:paraId="178684B9" w14:textId="77777777" w:rsidR="00044352" w:rsidRDefault="00044352" w:rsidP="001926AB">
      <w:pPr>
        <w:pStyle w:val="ListParagraph"/>
        <w:numPr>
          <w:ilvl w:val="0"/>
          <w:numId w:val="37"/>
        </w:numPr>
        <w:spacing w:before="0"/>
        <w:ind w:hanging="720"/>
        <w:contextualSpacing w:val="0"/>
        <w:rPr>
          <w:rFonts w:ascii="Times New Roman" w:hAnsi="Times New Roman" w:cs="Times New Roman"/>
        </w:rPr>
      </w:pPr>
      <w:r w:rsidRPr="00164757">
        <w:rPr>
          <w:rFonts w:ascii="Times New Roman" w:hAnsi="Times New Roman" w:cs="Times New Roman"/>
        </w:rPr>
        <w:t xml:space="preserve">Install a 4-point bending test apparatus </w:t>
      </w:r>
      <w:r>
        <w:rPr>
          <w:rFonts w:ascii="Times New Roman" w:hAnsi="Times New Roman" w:cs="Times New Roman"/>
        </w:rPr>
        <w:t>in the testing machine.</w:t>
      </w:r>
    </w:p>
    <w:p w14:paraId="1E9E7C1C" w14:textId="77777777" w:rsidR="00044352" w:rsidRDefault="00044352" w:rsidP="001926AB">
      <w:pPr>
        <w:pStyle w:val="ListParagraph"/>
        <w:numPr>
          <w:ilvl w:val="0"/>
          <w:numId w:val="37"/>
        </w:numPr>
        <w:spacing w:before="0"/>
        <w:ind w:hanging="720"/>
        <w:contextualSpacing w:val="0"/>
        <w:rPr>
          <w:rFonts w:ascii="Times New Roman" w:hAnsi="Times New Roman" w:cs="Times New Roman"/>
        </w:rPr>
      </w:pPr>
      <w:r>
        <w:rPr>
          <w:rFonts w:ascii="Times New Roman" w:hAnsi="Times New Roman" w:cs="Times New Roman"/>
        </w:rPr>
        <w:t>Carefully lift the beam and install it into the test set up.</w:t>
      </w:r>
    </w:p>
    <w:p w14:paraId="410BFBEA" w14:textId="6E9AD494" w:rsidR="00044352" w:rsidRDefault="00044352" w:rsidP="001926AB">
      <w:pPr>
        <w:pStyle w:val="ListParagraph"/>
        <w:numPr>
          <w:ilvl w:val="0"/>
          <w:numId w:val="37"/>
        </w:numPr>
        <w:spacing w:before="0"/>
        <w:ind w:hanging="720"/>
        <w:contextualSpacing w:val="0"/>
        <w:rPr>
          <w:rFonts w:ascii="Times New Roman" w:hAnsi="Times New Roman" w:cs="Times New Roman"/>
        </w:rPr>
      </w:pPr>
      <w:r>
        <w:rPr>
          <w:rFonts w:ascii="Times New Roman" w:hAnsi="Times New Roman" w:cs="Times New Roman"/>
        </w:rPr>
        <w:t>Turn on the testing machine and activate the software to read load and deformations</w:t>
      </w:r>
      <w:r w:rsidR="001603E3">
        <w:rPr>
          <w:rFonts w:ascii="Times New Roman" w:hAnsi="Times New Roman" w:cs="Times New Roman"/>
        </w:rPr>
        <w:t>.</w:t>
      </w:r>
    </w:p>
    <w:p w14:paraId="0D718802" w14:textId="6EBB1303" w:rsidR="00B3742D" w:rsidRPr="00F01534" w:rsidRDefault="00044352" w:rsidP="001926AB">
      <w:pPr>
        <w:pStyle w:val="ListParagraph"/>
        <w:numPr>
          <w:ilvl w:val="0"/>
          <w:numId w:val="37"/>
        </w:numPr>
        <w:spacing w:before="0"/>
        <w:ind w:hanging="720"/>
        <w:contextualSpacing w:val="0"/>
        <w:rPr>
          <w:rFonts w:ascii="Times New Roman" w:hAnsi="Times New Roman" w:cs="Times New Roman"/>
          <w:i/>
        </w:rPr>
      </w:pPr>
      <w:r w:rsidRPr="00044352">
        <w:rPr>
          <w:rFonts w:ascii="Times New Roman" w:hAnsi="Times New Roman" w:cs="Times New Roman"/>
        </w:rPr>
        <w:t>Estimate the maximum loading the specimen can take assuming the tensile strength is 7.5</w:t>
      </w:r>
      <m:oMath>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c</m:t>
                </m:r>
              </m:sub>
            </m:sSub>
          </m:e>
        </m:rad>
      </m:oMath>
      <w:r w:rsidRPr="00044352">
        <w:rPr>
          <w:rFonts w:ascii="Times New Roman" w:hAnsi="Times New Roman" w:cs="Times New Roman"/>
        </w:rPr>
        <w:t xml:space="preserve"> and apply the compressive load slowly (at around 100 psi to 200 psi per min.) and continuously until the specimen fails. </w:t>
      </w:r>
    </w:p>
    <w:p w14:paraId="01938AA8" w14:textId="2F114522" w:rsidR="001603E3" w:rsidRDefault="001603E3" w:rsidP="00F01534">
      <w:pPr>
        <w:pStyle w:val="ListParagraph"/>
        <w:numPr>
          <w:ilvl w:val="0"/>
          <w:numId w:val="37"/>
        </w:numPr>
        <w:tabs>
          <w:tab w:val="left" w:pos="720"/>
          <w:tab w:val="left" w:pos="810"/>
        </w:tabs>
        <w:spacing w:before="0"/>
        <w:ind w:left="360"/>
        <w:contextualSpacing w:val="0"/>
        <w:rPr>
          <w:rFonts w:ascii="Times New Roman" w:hAnsi="Times New Roman" w:cs="Times New Roman"/>
        </w:rPr>
      </w:pPr>
      <w:r>
        <w:rPr>
          <w:rFonts w:ascii="Times New Roman" w:hAnsi="Times New Roman" w:cs="Times New Roman"/>
        </w:rPr>
        <w:tab/>
      </w:r>
      <w:r w:rsidRPr="00B3742D">
        <w:rPr>
          <w:rFonts w:ascii="Times New Roman" w:hAnsi="Times New Roman" w:cs="Times New Roman"/>
        </w:rPr>
        <w:t>Record the applied load</w:t>
      </w:r>
      <w:r>
        <w:rPr>
          <w:rFonts w:ascii="Times New Roman" w:hAnsi="Times New Roman" w:cs="Times New Roman"/>
        </w:rPr>
        <w:t xml:space="preserve"> and deformations as the test progresses</w:t>
      </w:r>
      <w:r w:rsidRPr="00B3742D">
        <w:rPr>
          <w:rFonts w:ascii="Times New Roman" w:hAnsi="Times New Roman" w:cs="Times New Roman"/>
        </w:rPr>
        <w:t xml:space="preserve">.  </w:t>
      </w:r>
    </w:p>
    <w:p w14:paraId="384ACC32" w14:textId="77777777" w:rsidR="001603E3" w:rsidRPr="00F01534" w:rsidRDefault="001603E3" w:rsidP="00F01534">
      <w:pPr>
        <w:spacing w:before="0"/>
        <w:rPr>
          <w:rFonts w:ascii="Times New Roman" w:hAnsi="Times New Roman" w:cs="Times New Roman"/>
          <w:i/>
        </w:rPr>
      </w:pPr>
    </w:p>
    <w:p w14:paraId="2823EA83" w14:textId="04E85E7D" w:rsidR="00044352" w:rsidRPr="001926AB" w:rsidRDefault="00044352" w:rsidP="0016039E">
      <w:pPr>
        <w:rPr>
          <w:rFonts w:ascii="Times New Roman" w:hAnsi="Times New Roman" w:cs="Times New Roman"/>
          <w:b/>
        </w:rPr>
      </w:pPr>
      <w:r w:rsidRPr="001926AB">
        <w:rPr>
          <w:rFonts w:ascii="Times New Roman" w:hAnsi="Times New Roman" w:cs="Times New Roman"/>
          <w:b/>
        </w:rPr>
        <w:t>Results:</w:t>
      </w:r>
    </w:p>
    <w:p w14:paraId="16614245" w14:textId="7F57238B" w:rsidR="00854A97" w:rsidRPr="00EE1905" w:rsidRDefault="00854A97" w:rsidP="0016039E">
      <w:pPr>
        <w:rPr>
          <w:rFonts w:ascii="Times New Roman" w:hAnsi="Times New Roman" w:cs="Times New Roman"/>
        </w:rPr>
      </w:pPr>
      <w:r w:rsidRPr="00EE1905">
        <w:rPr>
          <w:rFonts w:ascii="Times New Roman" w:hAnsi="Times New Roman" w:cs="Times New Roman"/>
        </w:rPr>
        <w:t>The split tensile strength (</w:t>
      </w:r>
      <w:r w:rsidRPr="00044352">
        <w:rPr>
          <w:rFonts w:ascii="Symbol" w:hAnsi="Symbol" w:cs="Times New Roman"/>
        </w:rPr>
        <w:t></w:t>
      </w:r>
      <w:proofErr w:type="gramStart"/>
      <w:r w:rsidRPr="000B6AB7">
        <w:rPr>
          <w:rFonts w:ascii="Times New Roman" w:hAnsi="Times New Roman" w:cs="Times New Roman"/>
          <w:vertAlign w:val="subscript"/>
        </w:rPr>
        <w:t>t</w:t>
      </w:r>
      <w:r w:rsidRPr="00EE1905">
        <w:rPr>
          <w:rFonts w:ascii="Times New Roman" w:hAnsi="Times New Roman" w:cs="Times New Roman"/>
        </w:rPr>
        <w:t xml:space="preserve"> )</w:t>
      </w:r>
      <w:proofErr w:type="gramEnd"/>
      <w:r w:rsidRPr="00EE1905">
        <w:rPr>
          <w:rFonts w:ascii="Times New Roman" w:hAnsi="Times New Roman" w:cs="Times New Roman"/>
        </w:rPr>
        <w:t xml:space="preserve"> is computed as:</w:t>
      </w:r>
    </w:p>
    <w:p w14:paraId="17CF83E5" w14:textId="5CCD251E" w:rsidR="0016039E" w:rsidRPr="00EE1905" w:rsidRDefault="0016039E" w:rsidP="00854A97">
      <w:pPr>
        <w:jc w:val="center"/>
        <w:rPr>
          <w:rFonts w:ascii="Times New Roman" w:hAnsi="Times New Roman" w:cs="Times New Roman"/>
        </w:rPr>
      </w:pPr>
      <w:r w:rsidRPr="00044352">
        <w:rPr>
          <w:rFonts w:ascii="Symbol" w:hAnsi="Symbol" w:cs="Times New Roman"/>
        </w:rPr>
        <w:t></w:t>
      </w:r>
      <w:r w:rsidRPr="000B6AB7">
        <w:rPr>
          <w:rFonts w:ascii="Times New Roman" w:hAnsi="Times New Roman" w:cs="Times New Roman"/>
          <w:vertAlign w:val="subscript"/>
        </w:rPr>
        <w:t>t</w:t>
      </w:r>
      <w:r w:rsidRPr="00EE1905">
        <w:rPr>
          <w:rFonts w:ascii="Times New Roman" w:hAnsi="Times New Roman" w:cs="Times New Roman"/>
        </w:rPr>
        <w:t xml:space="preserve"> </w:t>
      </w:r>
      <w:proofErr w:type="gramStart"/>
      <w:r w:rsidRPr="00EE1905">
        <w:rPr>
          <w:rFonts w:ascii="Times New Roman" w:hAnsi="Times New Roman" w:cs="Times New Roman"/>
        </w:rPr>
        <w:t>=  2</w:t>
      </w:r>
      <w:proofErr w:type="gramEnd"/>
      <w:r w:rsidRPr="00EE1905">
        <w:rPr>
          <w:rFonts w:ascii="Times New Roman" w:hAnsi="Times New Roman" w:cs="Times New Roman"/>
        </w:rPr>
        <w:t>P</w:t>
      </w:r>
      <w:r w:rsidRPr="00EE1905">
        <w:rPr>
          <w:rFonts w:ascii="Times New Roman" w:hAnsi="Times New Roman" w:cs="Times New Roman"/>
          <w:vertAlign w:val="subscript"/>
        </w:rPr>
        <w:t>max</w:t>
      </w:r>
      <w:r w:rsidRPr="00EE1905">
        <w:rPr>
          <w:rFonts w:ascii="Times New Roman" w:hAnsi="Times New Roman" w:cs="Times New Roman"/>
        </w:rPr>
        <w:t>/ (</w:t>
      </w:r>
      <w:r w:rsidRPr="00EE1905">
        <w:rPr>
          <w:rFonts w:ascii="Times New Roman" w:hAnsi="Times New Roman" w:cs="Times New Roman"/>
        </w:rPr>
        <w:sym w:font="Symbol" w:char="F070"/>
      </w:r>
      <w:r w:rsidRPr="00EE1905">
        <w:rPr>
          <w:rFonts w:ascii="Times New Roman" w:hAnsi="Times New Roman" w:cs="Times New Roman"/>
        </w:rPr>
        <w:t>DL)</w:t>
      </w:r>
    </w:p>
    <w:p w14:paraId="48423B02" w14:textId="267754C3" w:rsidR="00044352" w:rsidRDefault="00044352" w:rsidP="00854A97">
      <w:pPr>
        <w:rPr>
          <w:rFonts w:ascii="Times New Roman" w:eastAsiaTheme="minorEastAsia" w:hAnsi="Times New Roman" w:cs="Times New Roman"/>
        </w:rPr>
      </w:pPr>
      <w:r>
        <w:rPr>
          <w:rFonts w:ascii="Times New Roman" w:hAnsi="Times New Roman" w:cs="Times New Roman"/>
        </w:rPr>
        <w:t>w</w:t>
      </w:r>
      <w:r w:rsidR="0016039E" w:rsidRPr="00EE1905">
        <w:rPr>
          <w:rFonts w:ascii="Times New Roman" w:hAnsi="Times New Roman" w:cs="Times New Roman"/>
        </w:rPr>
        <w:t xml:space="preserve">here D </w:t>
      </w:r>
      <w:r w:rsidR="00854A97" w:rsidRPr="00EE1905">
        <w:rPr>
          <w:rFonts w:ascii="Times New Roman" w:hAnsi="Times New Roman" w:cs="Times New Roman"/>
        </w:rPr>
        <w:t>is the d</w:t>
      </w:r>
      <w:r w:rsidR="0016039E" w:rsidRPr="00EE1905">
        <w:rPr>
          <w:rFonts w:ascii="Times New Roman" w:hAnsi="Times New Roman" w:cs="Times New Roman"/>
        </w:rPr>
        <w:t>iameter (</w:t>
      </w:r>
      <w:r w:rsidR="005753CB">
        <w:rPr>
          <w:rFonts w:ascii="Times New Roman" w:hAnsi="Times New Roman" w:cs="Times New Roman"/>
        </w:rPr>
        <w:t>inches</w:t>
      </w:r>
      <w:r w:rsidR="0016039E" w:rsidRPr="00EE1905">
        <w:rPr>
          <w:rFonts w:ascii="Times New Roman" w:hAnsi="Times New Roman" w:cs="Times New Roman"/>
        </w:rPr>
        <w:t>)</w:t>
      </w:r>
      <w:r w:rsidR="00854A97" w:rsidRPr="00EE1905">
        <w:rPr>
          <w:rFonts w:ascii="Times New Roman" w:hAnsi="Times New Roman" w:cs="Times New Roman"/>
        </w:rPr>
        <w:t xml:space="preserve">, </w:t>
      </w:r>
      <w:r w:rsidR="0016039E" w:rsidRPr="00EE1905">
        <w:rPr>
          <w:rFonts w:ascii="Times New Roman" w:hAnsi="Times New Roman" w:cs="Times New Roman"/>
        </w:rPr>
        <w:t xml:space="preserve">L </w:t>
      </w:r>
      <w:r w:rsidR="00854A97" w:rsidRPr="00EE1905">
        <w:rPr>
          <w:rFonts w:ascii="Times New Roman" w:hAnsi="Times New Roman" w:cs="Times New Roman"/>
        </w:rPr>
        <w:t>is the l</w:t>
      </w:r>
      <w:r w:rsidR="0016039E" w:rsidRPr="00EE1905">
        <w:rPr>
          <w:rFonts w:ascii="Times New Roman" w:hAnsi="Times New Roman" w:cs="Times New Roman"/>
        </w:rPr>
        <w:t>ength (</w:t>
      </w:r>
      <w:r w:rsidR="005753CB">
        <w:rPr>
          <w:rFonts w:ascii="Times New Roman" w:hAnsi="Times New Roman" w:cs="Times New Roman"/>
        </w:rPr>
        <w:t>inches</w:t>
      </w:r>
      <w:r w:rsidR="0016039E" w:rsidRPr="00EE1905">
        <w:rPr>
          <w:rFonts w:ascii="Times New Roman" w:hAnsi="Times New Roman" w:cs="Times New Roman"/>
        </w:rPr>
        <w:t>)</w:t>
      </w:r>
      <w:r w:rsidR="005753CB">
        <w:rPr>
          <w:rFonts w:ascii="Times New Roman" w:hAnsi="Times New Roman" w:cs="Times New Roman"/>
        </w:rPr>
        <w:t>,</w:t>
      </w:r>
      <w:r w:rsidR="00854A97" w:rsidRPr="00EE1905">
        <w:rPr>
          <w:rFonts w:ascii="Times New Roman" w:hAnsi="Times New Roman" w:cs="Times New Roman"/>
        </w:rPr>
        <w:t xml:space="preserve"> and </w:t>
      </w:r>
      <w:proofErr w:type="spellStart"/>
      <w:r w:rsidR="0016039E" w:rsidRPr="00EE1905">
        <w:rPr>
          <w:rFonts w:ascii="Times New Roman" w:hAnsi="Times New Roman" w:cs="Times New Roman"/>
        </w:rPr>
        <w:t>P</w:t>
      </w:r>
      <w:r w:rsidR="0016039E" w:rsidRPr="00EE1905">
        <w:rPr>
          <w:rFonts w:ascii="Times New Roman" w:hAnsi="Times New Roman" w:cs="Times New Roman"/>
          <w:vertAlign w:val="subscript"/>
        </w:rPr>
        <w:t>max</w:t>
      </w:r>
      <w:proofErr w:type="spellEnd"/>
      <w:r w:rsidR="0016039E" w:rsidRPr="00EE1905">
        <w:rPr>
          <w:rFonts w:ascii="Times New Roman" w:hAnsi="Times New Roman" w:cs="Times New Roman"/>
        </w:rPr>
        <w:t xml:space="preserve"> </w:t>
      </w:r>
      <w:r w:rsidR="00854A97" w:rsidRPr="00EE1905">
        <w:rPr>
          <w:rFonts w:ascii="Times New Roman" w:hAnsi="Times New Roman" w:cs="Times New Roman"/>
        </w:rPr>
        <w:t>is the m</w:t>
      </w:r>
      <w:r w:rsidR="0016039E" w:rsidRPr="00EE1905">
        <w:rPr>
          <w:rFonts w:ascii="Times New Roman" w:hAnsi="Times New Roman" w:cs="Times New Roman"/>
        </w:rPr>
        <w:t xml:space="preserve">aximum </w:t>
      </w:r>
      <w:r w:rsidR="00854A97" w:rsidRPr="00EE1905">
        <w:rPr>
          <w:rFonts w:ascii="Times New Roman" w:hAnsi="Times New Roman" w:cs="Times New Roman"/>
        </w:rPr>
        <w:t>c</w:t>
      </w:r>
      <w:r w:rsidR="0016039E" w:rsidRPr="00EE1905">
        <w:rPr>
          <w:rFonts w:ascii="Times New Roman" w:hAnsi="Times New Roman" w:cs="Times New Roman"/>
        </w:rPr>
        <w:t xml:space="preserve">ompressive </w:t>
      </w:r>
      <w:r w:rsidR="00854A97" w:rsidRPr="00EE1905">
        <w:rPr>
          <w:rFonts w:ascii="Times New Roman" w:hAnsi="Times New Roman" w:cs="Times New Roman"/>
        </w:rPr>
        <w:t>l</w:t>
      </w:r>
      <w:r w:rsidR="0016039E" w:rsidRPr="00EE1905">
        <w:rPr>
          <w:rFonts w:ascii="Times New Roman" w:hAnsi="Times New Roman" w:cs="Times New Roman"/>
        </w:rPr>
        <w:t>oad (lb.)</w:t>
      </w:r>
      <w:r w:rsidR="00854A97" w:rsidRPr="00EE1905">
        <w:rPr>
          <w:rFonts w:ascii="Times New Roman" w:hAnsi="Times New Roman" w:cs="Times New Roman"/>
        </w:rPr>
        <w:t xml:space="preserve"> reached during the tensile test.</w:t>
      </w:r>
      <w:r w:rsidR="006F39B6" w:rsidRPr="00EE1905">
        <w:rPr>
          <w:rFonts w:ascii="Times New Roman" w:hAnsi="Times New Roman" w:cs="Times New Roman"/>
        </w:rPr>
        <w:t xml:space="preserve"> </w:t>
      </w:r>
      <w:r w:rsidR="00C310AC" w:rsidRPr="00EE1905">
        <w:rPr>
          <w:rFonts w:ascii="Times New Roman" w:hAnsi="Times New Roman" w:cs="Times New Roman"/>
        </w:rPr>
        <w:t xml:space="preserve"> For these tests</w:t>
      </w:r>
      <w:r w:rsidR="005753CB">
        <w:rPr>
          <w:rFonts w:ascii="Times New Roman" w:hAnsi="Times New Roman" w:cs="Times New Roman"/>
        </w:rPr>
        <w:t>,</w:t>
      </w:r>
      <w:r w:rsidR="00C310AC" w:rsidRPr="00EE1905">
        <w:rPr>
          <w:rFonts w:ascii="Times New Roman" w:hAnsi="Times New Roman" w:cs="Times New Roman"/>
        </w:rPr>
        <w:t xml:space="preserve"> the average was </w:t>
      </w:r>
      <w:proofErr w:type="spellStart"/>
      <w:r w:rsidR="00C310AC" w:rsidRPr="00EE1905">
        <w:rPr>
          <w:rFonts w:ascii="Times New Roman" w:hAnsi="Times New Roman" w:cs="Times New Roman"/>
        </w:rPr>
        <w:t>xxxx</w:t>
      </w:r>
      <w:proofErr w:type="spellEnd"/>
      <w:r w:rsidR="00C310AC" w:rsidRPr="00EE1905">
        <w:rPr>
          <w:rFonts w:ascii="Times New Roman" w:hAnsi="Times New Roman" w:cs="Times New Roman"/>
        </w:rPr>
        <w:t xml:space="preserve"> psi with a standard deviation of </w:t>
      </w:r>
      <w:commentRangeStart w:id="4"/>
      <w:r w:rsidR="00C310AC" w:rsidRPr="00EE1905">
        <w:rPr>
          <w:rFonts w:ascii="Times New Roman" w:hAnsi="Times New Roman" w:cs="Times New Roman"/>
        </w:rPr>
        <w:t>xxx</w:t>
      </w:r>
      <w:commentRangeEnd w:id="4"/>
      <w:r w:rsidR="00C310AC" w:rsidRPr="001926AB">
        <w:rPr>
          <w:rStyle w:val="CommentReference"/>
          <w:rFonts w:ascii="Times New Roman" w:hAnsi="Times New Roman" w:cs="Times New Roman"/>
          <w:sz w:val="24"/>
          <w:szCs w:val="24"/>
        </w:rPr>
        <w:commentReference w:id="4"/>
      </w:r>
      <w:r w:rsidR="00C310AC" w:rsidRPr="000B6AB7">
        <w:rPr>
          <w:rFonts w:ascii="Times New Roman" w:hAnsi="Times New Roman" w:cs="Times New Roman"/>
        </w:rPr>
        <w:t xml:space="preserve"> psi. </w:t>
      </w:r>
      <w:r w:rsidR="006F39B6" w:rsidRPr="00EE1905">
        <w:rPr>
          <w:rFonts w:ascii="Times New Roman" w:hAnsi="Times New Roman" w:cs="Times New Roman"/>
        </w:rPr>
        <w:t xml:space="preserve"> Typically, the tensile strength is related to the compressive strength by a formula of the type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t</m:t>
            </m:r>
          </m:sub>
        </m:sSub>
        <m:r>
          <w:rPr>
            <w:rFonts w:ascii="Cambria Math" w:hAnsi="Cambria Math" w:cs="Times New Roman"/>
          </w:rPr>
          <m:t>=k</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c</m:t>
                </m:r>
              </m:sub>
            </m:sSub>
          </m:e>
        </m:rad>
      </m:oMath>
      <w:r w:rsidR="006F39B6" w:rsidRPr="00EE1905">
        <w:rPr>
          <w:rFonts w:ascii="Times New Roman" w:eastAsiaTheme="minorEastAsia" w:hAnsi="Times New Roman" w:cs="Times New Roman"/>
        </w:rPr>
        <w:t xml:space="preserve">, where k </w:t>
      </w:r>
      <w:r w:rsidR="006F39B6" w:rsidRPr="00EE1905">
        <w:rPr>
          <w:rFonts w:ascii="Times New Roman" w:eastAsiaTheme="minorEastAsia" w:hAnsi="Times New Roman" w:cs="Times New Roman"/>
        </w:rPr>
        <w:sym w:font="Symbol" w:char="F040"/>
      </w:r>
      <w:r w:rsidR="006F39B6" w:rsidRPr="00EE1905">
        <w:rPr>
          <w:rFonts w:ascii="Times New Roman" w:eastAsiaTheme="minorEastAsia" w:hAnsi="Times New Roman" w:cs="Times New Roman"/>
        </w:rPr>
        <w:t xml:space="preserve"> </w:t>
      </w:r>
      <w:r w:rsidR="00782207">
        <w:rPr>
          <w:rFonts w:ascii="Times New Roman" w:eastAsiaTheme="minorEastAsia" w:hAnsi="Times New Roman" w:cs="Times New Roman"/>
        </w:rPr>
        <w:t>6.0</w:t>
      </w:r>
      <w:r w:rsidR="006F39B6" w:rsidRPr="00EE1905">
        <w:rPr>
          <w:rFonts w:ascii="Times New Roman" w:eastAsiaTheme="minorEastAsia" w:hAnsi="Times New Roman" w:cs="Times New Roman"/>
        </w:rPr>
        <w:t xml:space="preserve"> and </w:t>
      </w:r>
      <m:oMath>
        <m:sSub>
          <m:sSubPr>
            <m:ctrlPr>
              <w:rPr>
                <w:rFonts w:ascii="Cambria Math" w:eastAsiaTheme="minorEastAsia" w:hAnsi="Cambria Math" w:cs="Times New Roman"/>
                <w:i/>
              </w:rPr>
            </m:ctrlPr>
          </m:sSubPr>
          <m:e>
            <m:r>
              <w:rPr>
                <w:rFonts w:ascii="Cambria Math" w:eastAsiaTheme="minorEastAsia" w:hAnsi="Cambria Math" w:cs="Times New Roman" w:hint="eastAsia"/>
              </w:rPr>
              <m:t>f</m:t>
            </m:r>
            <m:r>
              <w:rPr>
                <w:rFonts w:ascii="Cambria Math" w:eastAsiaTheme="minorEastAsia" w:hAnsi="Cambria Math" w:cs="Times New Roman" w:hint="eastAsia"/>
              </w:rPr>
              <m:t>'</m:t>
            </m:r>
          </m:e>
          <m:sub>
            <m:r>
              <w:rPr>
                <w:rFonts w:ascii="Cambria Math" w:eastAsiaTheme="minorEastAsia" w:hAnsi="Cambria Math" w:cs="Times New Roman"/>
              </w:rPr>
              <m:t>c</m:t>
            </m:r>
          </m:sub>
        </m:sSub>
      </m:oMath>
      <w:r w:rsidR="006F39B6" w:rsidRPr="00EE1905">
        <w:rPr>
          <w:rFonts w:ascii="Times New Roman" w:eastAsiaTheme="minorEastAsia" w:hAnsi="Times New Roman" w:cs="Times New Roman"/>
        </w:rPr>
        <w:t xml:space="preserve"> is in psi. However, there is usually considerable scatter in the tensile strength results</w:t>
      </w:r>
      <w:r w:rsidR="005753CB">
        <w:rPr>
          <w:rFonts w:ascii="Times New Roman" w:eastAsiaTheme="minorEastAsia" w:hAnsi="Times New Roman" w:cs="Times New Roman"/>
        </w:rPr>
        <w:t>,</w:t>
      </w:r>
      <w:r w:rsidR="006F39B6" w:rsidRPr="00EE1905">
        <w:rPr>
          <w:rFonts w:ascii="Times New Roman" w:eastAsiaTheme="minorEastAsia" w:hAnsi="Times New Roman" w:cs="Times New Roman"/>
        </w:rPr>
        <w:t xml:space="preserve"> and this </w:t>
      </w:r>
      <w:r w:rsidR="005753CB">
        <w:rPr>
          <w:rFonts w:ascii="Times New Roman" w:eastAsiaTheme="minorEastAsia" w:hAnsi="Times New Roman" w:cs="Times New Roman"/>
        </w:rPr>
        <w:t xml:space="preserve">formula </w:t>
      </w:r>
      <w:r w:rsidR="006F39B6" w:rsidRPr="00EE1905">
        <w:rPr>
          <w:rFonts w:ascii="Times New Roman" w:eastAsiaTheme="minorEastAsia" w:hAnsi="Times New Roman" w:cs="Times New Roman"/>
        </w:rPr>
        <w:t>should only be seen as a rough guide</w:t>
      </w:r>
      <w:r w:rsidR="005753CB">
        <w:rPr>
          <w:rFonts w:ascii="Times New Roman" w:eastAsiaTheme="minorEastAsia" w:hAnsi="Times New Roman" w:cs="Times New Roman"/>
        </w:rPr>
        <w:t xml:space="preserve"> rather than an absolute value.</w:t>
      </w:r>
    </w:p>
    <w:p w14:paraId="56574826" w14:textId="77777777" w:rsidR="00942E8D" w:rsidRPr="00EE1905" w:rsidRDefault="00942E8D" w:rsidP="00942E8D">
      <w:pPr>
        <w:rPr>
          <w:rFonts w:ascii="Times New Roman" w:hAnsi="Times New Roman" w:cs="Times New Roman"/>
        </w:rPr>
      </w:pPr>
      <w:r w:rsidRPr="00EE1905">
        <w:rPr>
          <w:rFonts w:ascii="Times New Roman" w:hAnsi="Times New Roman" w:cs="Times New Roman"/>
        </w:rPr>
        <w:t>The split tensile strength (</w:t>
      </w:r>
      <w:r w:rsidRPr="00164757">
        <w:rPr>
          <w:rFonts w:ascii="Symbol" w:hAnsi="Symbol" w:cs="Times New Roman"/>
        </w:rPr>
        <w:t></w:t>
      </w:r>
      <w:proofErr w:type="gramStart"/>
      <w:r w:rsidRPr="000B6AB7">
        <w:rPr>
          <w:rFonts w:ascii="Times New Roman" w:hAnsi="Times New Roman" w:cs="Times New Roman"/>
          <w:vertAlign w:val="subscript"/>
        </w:rPr>
        <w:t>t</w:t>
      </w:r>
      <w:r w:rsidRPr="00EE1905">
        <w:rPr>
          <w:rFonts w:ascii="Times New Roman" w:hAnsi="Times New Roman" w:cs="Times New Roman"/>
        </w:rPr>
        <w:t xml:space="preserve"> )</w:t>
      </w:r>
      <w:proofErr w:type="gramEnd"/>
      <w:r w:rsidRPr="00EE1905">
        <w:rPr>
          <w:rFonts w:ascii="Times New Roman" w:hAnsi="Times New Roman" w:cs="Times New Roman"/>
        </w:rPr>
        <w:t xml:space="preserve"> is computed as:</w:t>
      </w:r>
    </w:p>
    <w:p w14:paraId="6D77CC38" w14:textId="63A15BB2" w:rsidR="00942E8D" w:rsidRPr="00EE1905" w:rsidRDefault="00942E8D" w:rsidP="00942E8D">
      <w:pPr>
        <w:jc w:val="center"/>
        <w:rPr>
          <w:rFonts w:ascii="Times New Roman" w:hAnsi="Times New Roman" w:cs="Times New Roman"/>
        </w:rPr>
      </w:pPr>
      <w:r w:rsidRPr="00164757">
        <w:rPr>
          <w:rFonts w:ascii="Symbol" w:hAnsi="Symbol" w:cs="Times New Roman"/>
        </w:rPr>
        <w:t></w:t>
      </w:r>
      <w:r w:rsidRPr="000B6AB7">
        <w:rPr>
          <w:rFonts w:ascii="Times New Roman" w:hAnsi="Times New Roman" w:cs="Times New Roman"/>
          <w:vertAlign w:val="subscript"/>
        </w:rPr>
        <w:t>t</w:t>
      </w:r>
      <w:r>
        <w:rPr>
          <w:rFonts w:ascii="Times New Roman" w:hAnsi="Times New Roman" w:cs="Times New Roman"/>
        </w:rPr>
        <w:t xml:space="preserve"> </w:t>
      </w:r>
      <w:proofErr w:type="gramStart"/>
      <w:r>
        <w:rPr>
          <w:rFonts w:ascii="Times New Roman" w:hAnsi="Times New Roman" w:cs="Times New Roman"/>
        </w:rPr>
        <w:t xml:space="preserve">=  </w:t>
      </w:r>
      <w:proofErr w:type="spellStart"/>
      <w:r w:rsidRPr="00EE1905">
        <w:rPr>
          <w:rFonts w:ascii="Times New Roman" w:hAnsi="Times New Roman" w:cs="Times New Roman"/>
        </w:rPr>
        <w:t>P</w:t>
      </w:r>
      <w:r w:rsidRPr="00EE1905">
        <w:rPr>
          <w:rFonts w:ascii="Times New Roman" w:hAnsi="Times New Roman" w:cs="Times New Roman"/>
          <w:vertAlign w:val="subscript"/>
        </w:rPr>
        <w:t>max</w:t>
      </w:r>
      <w:r w:rsidR="00782207">
        <w:rPr>
          <w:rFonts w:ascii="Times New Roman" w:hAnsi="Times New Roman" w:cs="Times New Roman"/>
        </w:rPr>
        <w:t>L</w:t>
      </w:r>
      <w:proofErr w:type="spellEnd"/>
      <w:proofErr w:type="gramEnd"/>
      <w:r w:rsidRPr="00EE1905">
        <w:rPr>
          <w:rFonts w:ascii="Times New Roman" w:hAnsi="Times New Roman" w:cs="Times New Roman"/>
        </w:rPr>
        <w:t>/ (</w:t>
      </w:r>
      <w:r w:rsidR="00782207">
        <w:rPr>
          <w:rFonts w:ascii="Times New Roman" w:hAnsi="Times New Roman" w:cs="Times New Roman"/>
        </w:rPr>
        <w:t>bd</w:t>
      </w:r>
      <w:r w:rsidR="00782207" w:rsidRPr="001926AB">
        <w:rPr>
          <w:rFonts w:ascii="Times New Roman" w:hAnsi="Times New Roman" w:cs="Times New Roman"/>
          <w:vertAlign w:val="superscript"/>
        </w:rPr>
        <w:t>2</w:t>
      </w:r>
      <w:r w:rsidRPr="00EE1905">
        <w:rPr>
          <w:rFonts w:ascii="Times New Roman" w:hAnsi="Times New Roman" w:cs="Times New Roman"/>
        </w:rPr>
        <w:t>)</w:t>
      </w:r>
    </w:p>
    <w:p w14:paraId="53B32F69" w14:textId="05B1E76F" w:rsidR="00782207" w:rsidRDefault="00942E8D" w:rsidP="00942E8D">
      <w:pPr>
        <w:rPr>
          <w:rFonts w:ascii="Times New Roman" w:eastAsiaTheme="minorEastAsia" w:hAnsi="Times New Roman" w:cs="Times New Roman"/>
        </w:rPr>
      </w:pPr>
      <w:r>
        <w:rPr>
          <w:rFonts w:ascii="Times New Roman" w:hAnsi="Times New Roman" w:cs="Times New Roman"/>
        </w:rPr>
        <w:t>w</w:t>
      </w:r>
      <w:r w:rsidRPr="00EE1905">
        <w:rPr>
          <w:rFonts w:ascii="Times New Roman" w:hAnsi="Times New Roman" w:cs="Times New Roman"/>
        </w:rPr>
        <w:t xml:space="preserve">here </w:t>
      </w:r>
      <w:r w:rsidR="00782207">
        <w:rPr>
          <w:rFonts w:ascii="Times New Roman" w:hAnsi="Times New Roman" w:cs="Times New Roman"/>
        </w:rPr>
        <w:t>d</w:t>
      </w:r>
      <w:r w:rsidRPr="00EE1905">
        <w:rPr>
          <w:rFonts w:ascii="Times New Roman" w:hAnsi="Times New Roman" w:cs="Times New Roman"/>
        </w:rPr>
        <w:t xml:space="preserve"> is the </w:t>
      </w:r>
      <w:r w:rsidR="00782207">
        <w:rPr>
          <w:rFonts w:ascii="Times New Roman" w:hAnsi="Times New Roman" w:cs="Times New Roman"/>
        </w:rPr>
        <w:t>depth</w:t>
      </w:r>
      <w:r w:rsidRPr="00EE1905">
        <w:rPr>
          <w:rFonts w:ascii="Times New Roman" w:hAnsi="Times New Roman" w:cs="Times New Roman"/>
        </w:rPr>
        <w:t xml:space="preserve"> (</w:t>
      </w:r>
      <w:r>
        <w:rPr>
          <w:rFonts w:ascii="Times New Roman" w:hAnsi="Times New Roman" w:cs="Times New Roman"/>
        </w:rPr>
        <w:t>inches</w:t>
      </w:r>
      <w:r w:rsidRPr="00EE1905">
        <w:rPr>
          <w:rFonts w:ascii="Times New Roman" w:hAnsi="Times New Roman" w:cs="Times New Roman"/>
        </w:rPr>
        <w:t xml:space="preserve">), </w:t>
      </w:r>
      <w:r w:rsidR="00782207">
        <w:rPr>
          <w:rFonts w:ascii="Times New Roman" w:hAnsi="Times New Roman" w:cs="Times New Roman"/>
        </w:rPr>
        <w:t xml:space="preserve">b is the width, </w:t>
      </w:r>
      <w:r w:rsidRPr="00EE1905">
        <w:rPr>
          <w:rFonts w:ascii="Times New Roman" w:hAnsi="Times New Roman" w:cs="Times New Roman"/>
        </w:rPr>
        <w:t>L is the length (</w:t>
      </w:r>
      <w:r>
        <w:rPr>
          <w:rFonts w:ascii="Times New Roman" w:hAnsi="Times New Roman" w:cs="Times New Roman"/>
        </w:rPr>
        <w:t>inches</w:t>
      </w:r>
      <w:r w:rsidRPr="00EE1905">
        <w:rPr>
          <w:rFonts w:ascii="Times New Roman" w:hAnsi="Times New Roman" w:cs="Times New Roman"/>
        </w:rPr>
        <w:t>)</w:t>
      </w:r>
      <w:r>
        <w:rPr>
          <w:rFonts w:ascii="Times New Roman" w:hAnsi="Times New Roman" w:cs="Times New Roman"/>
        </w:rPr>
        <w:t>,</w:t>
      </w:r>
      <w:r w:rsidRPr="00EE1905">
        <w:rPr>
          <w:rFonts w:ascii="Times New Roman" w:hAnsi="Times New Roman" w:cs="Times New Roman"/>
        </w:rPr>
        <w:t xml:space="preserve"> and </w:t>
      </w:r>
      <w:proofErr w:type="spellStart"/>
      <w:r w:rsidRPr="00EE1905">
        <w:rPr>
          <w:rFonts w:ascii="Times New Roman" w:hAnsi="Times New Roman" w:cs="Times New Roman"/>
        </w:rPr>
        <w:t>P</w:t>
      </w:r>
      <w:r w:rsidRPr="00EE1905">
        <w:rPr>
          <w:rFonts w:ascii="Times New Roman" w:hAnsi="Times New Roman" w:cs="Times New Roman"/>
          <w:vertAlign w:val="subscript"/>
        </w:rPr>
        <w:t>max</w:t>
      </w:r>
      <w:proofErr w:type="spellEnd"/>
      <w:r w:rsidRPr="00EE1905">
        <w:rPr>
          <w:rFonts w:ascii="Times New Roman" w:hAnsi="Times New Roman" w:cs="Times New Roman"/>
        </w:rPr>
        <w:t xml:space="preserve"> is the maximum compressive load (lb.) reached during the tensile test.  </w:t>
      </w:r>
      <w:r w:rsidR="00782207">
        <w:rPr>
          <w:rFonts w:ascii="Times New Roman" w:hAnsi="Times New Roman" w:cs="Times New Roman"/>
        </w:rPr>
        <w:t xml:space="preserve">This formula is valid for the case where the loads are applied at the third points. </w:t>
      </w:r>
      <w:r w:rsidR="00782207" w:rsidRPr="00EE1905">
        <w:rPr>
          <w:rFonts w:ascii="Times New Roman" w:hAnsi="Times New Roman" w:cs="Times New Roman"/>
        </w:rPr>
        <w:t>For these tests</w:t>
      </w:r>
      <w:r w:rsidR="00782207">
        <w:rPr>
          <w:rFonts w:ascii="Times New Roman" w:hAnsi="Times New Roman" w:cs="Times New Roman"/>
        </w:rPr>
        <w:t>,</w:t>
      </w:r>
      <w:r w:rsidR="00782207" w:rsidRPr="00EE1905">
        <w:rPr>
          <w:rFonts w:ascii="Times New Roman" w:hAnsi="Times New Roman" w:cs="Times New Roman"/>
        </w:rPr>
        <w:t xml:space="preserve"> the average was </w:t>
      </w:r>
      <w:proofErr w:type="spellStart"/>
      <w:r w:rsidR="00782207" w:rsidRPr="00EE1905">
        <w:rPr>
          <w:rFonts w:ascii="Times New Roman" w:hAnsi="Times New Roman" w:cs="Times New Roman"/>
        </w:rPr>
        <w:t>xxxx</w:t>
      </w:r>
      <w:proofErr w:type="spellEnd"/>
      <w:r w:rsidR="00782207" w:rsidRPr="00EE1905">
        <w:rPr>
          <w:rFonts w:ascii="Times New Roman" w:hAnsi="Times New Roman" w:cs="Times New Roman"/>
        </w:rPr>
        <w:t xml:space="preserve"> psi</w:t>
      </w:r>
      <w:r w:rsidR="00782207" w:rsidRPr="000B6AB7">
        <w:rPr>
          <w:rFonts w:ascii="Times New Roman" w:hAnsi="Times New Roman" w:cs="Times New Roman"/>
        </w:rPr>
        <w:t xml:space="preserve">. </w:t>
      </w:r>
      <w:r w:rsidR="00782207" w:rsidRPr="00EE1905">
        <w:rPr>
          <w:rFonts w:ascii="Times New Roman" w:hAnsi="Times New Roman" w:cs="Times New Roman"/>
        </w:rPr>
        <w:t xml:space="preserve"> </w:t>
      </w:r>
      <w:r w:rsidR="00782207">
        <w:rPr>
          <w:rFonts w:ascii="Times New Roman" w:hAnsi="Times New Roman" w:cs="Times New Roman"/>
        </w:rPr>
        <w:t>The</w:t>
      </w:r>
      <w:r w:rsidR="00782207" w:rsidRPr="00EE1905">
        <w:rPr>
          <w:rFonts w:ascii="Times New Roman" w:hAnsi="Times New Roman" w:cs="Times New Roman"/>
        </w:rPr>
        <w:t xml:space="preserve"> tensile strength </w:t>
      </w:r>
      <w:r w:rsidR="00782207">
        <w:rPr>
          <w:rFonts w:ascii="Times New Roman" w:hAnsi="Times New Roman" w:cs="Times New Roman"/>
        </w:rPr>
        <w:t xml:space="preserve">from abeam test </w:t>
      </w:r>
      <w:r w:rsidR="00782207" w:rsidRPr="00EE1905">
        <w:rPr>
          <w:rFonts w:ascii="Times New Roman" w:hAnsi="Times New Roman" w:cs="Times New Roman"/>
        </w:rPr>
        <w:t xml:space="preserve">is related to the compressive strength by a formula of the type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t</m:t>
            </m:r>
          </m:sub>
        </m:sSub>
        <m:r>
          <w:rPr>
            <w:rFonts w:ascii="Cambria Math" w:hAnsi="Cambria Math" w:cs="Times New Roman"/>
          </w:rPr>
          <m:t>=k</m:t>
        </m:r>
        <m:rad>
          <m:radPr>
            <m:degHide m:val="1"/>
            <m:ctrlPr>
              <w:rPr>
                <w:rFonts w:ascii="Cambria Math" w:hAnsi="Cambria Math" w:cs="Times New Roman"/>
                <w:i/>
              </w:rPr>
            </m:ctrlPr>
          </m:radPr>
          <m:deg/>
          <m:e>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c</m:t>
                </m:r>
              </m:sub>
            </m:sSub>
          </m:e>
        </m:rad>
      </m:oMath>
      <w:r w:rsidR="00782207" w:rsidRPr="00EE1905">
        <w:rPr>
          <w:rFonts w:ascii="Times New Roman" w:eastAsiaTheme="minorEastAsia" w:hAnsi="Times New Roman" w:cs="Times New Roman"/>
        </w:rPr>
        <w:t xml:space="preserve">, where k </w:t>
      </w:r>
      <w:r w:rsidR="00782207" w:rsidRPr="00EE1905">
        <w:rPr>
          <w:rFonts w:ascii="Times New Roman" w:eastAsiaTheme="minorEastAsia" w:hAnsi="Times New Roman" w:cs="Times New Roman"/>
        </w:rPr>
        <w:sym w:font="Symbol" w:char="F040"/>
      </w:r>
      <w:r w:rsidR="00782207" w:rsidRPr="00EE1905">
        <w:rPr>
          <w:rFonts w:ascii="Times New Roman" w:eastAsiaTheme="minorEastAsia" w:hAnsi="Times New Roman" w:cs="Times New Roman"/>
        </w:rPr>
        <w:t xml:space="preserve"> 7.5 and </w:t>
      </w:r>
      <m:oMath>
        <m:sSub>
          <m:sSubPr>
            <m:ctrlPr>
              <w:rPr>
                <w:rFonts w:ascii="Cambria Math" w:eastAsiaTheme="minorEastAsia" w:hAnsi="Cambria Math" w:cs="Times New Roman"/>
                <w:i/>
              </w:rPr>
            </m:ctrlPr>
          </m:sSubPr>
          <m:e>
            <m:r>
              <w:rPr>
                <w:rFonts w:ascii="Cambria Math" w:eastAsiaTheme="minorEastAsia" w:hAnsi="Cambria Math" w:cs="Times New Roman" w:hint="eastAsia"/>
              </w:rPr>
              <m:t>f</m:t>
            </m:r>
            <m:r>
              <w:rPr>
                <w:rFonts w:ascii="Cambria Math" w:eastAsiaTheme="minorEastAsia" w:hAnsi="Cambria Math" w:cs="Times New Roman" w:hint="eastAsia"/>
              </w:rPr>
              <m:t>'</m:t>
            </m:r>
          </m:e>
          <m:sub>
            <m:r>
              <w:rPr>
                <w:rFonts w:ascii="Cambria Math" w:eastAsiaTheme="minorEastAsia" w:hAnsi="Cambria Math" w:cs="Times New Roman"/>
              </w:rPr>
              <m:t>c</m:t>
            </m:r>
          </m:sub>
        </m:sSub>
      </m:oMath>
      <w:r w:rsidR="00782207" w:rsidRPr="00EE1905">
        <w:rPr>
          <w:rFonts w:ascii="Times New Roman" w:eastAsiaTheme="minorEastAsia" w:hAnsi="Times New Roman" w:cs="Times New Roman"/>
        </w:rPr>
        <w:t xml:space="preserve"> is in psi.</w:t>
      </w:r>
      <w:r w:rsidR="00782207">
        <w:rPr>
          <w:rFonts w:ascii="Times New Roman" w:eastAsiaTheme="minorEastAsia" w:hAnsi="Times New Roman" w:cs="Times New Roman"/>
        </w:rPr>
        <w:t xml:space="preserve">  There is considerable scatter in the test result as seen in Figure </w:t>
      </w:r>
      <w:r w:rsidR="001603E3">
        <w:rPr>
          <w:rFonts w:ascii="Times New Roman" w:eastAsiaTheme="minorEastAsia" w:hAnsi="Times New Roman" w:cs="Times New Roman"/>
        </w:rPr>
        <w:t>7</w:t>
      </w:r>
      <w:r w:rsidR="00782207">
        <w:rPr>
          <w:rFonts w:ascii="Times New Roman" w:eastAsiaTheme="minorEastAsia" w:hAnsi="Times New Roman" w:cs="Times New Roman"/>
        </w:rPr>
        <w:t>.</w:t>
      </w:r>
    </w:p>
    <w:p w14:paraId="138BDA00" w14:textId="7A515721" w:rsidR="00782207" w:rsidRPr="00164757" w:rsidRDefault="00782207" w:rsidP="00782207">
      <w:pPr>
        <w:jc w:val="center"/>
        <w:rPr>
          <w:rFonts w:cs="Times New Roman"/>
          <w:i/>
          <w:sz w:val="22"/>
          <w:szCs w:val="22"/>
        </w:rPr>
      </w:pPr>
      <w:r w:rsidRPr="00164757">
        <w:rPr>
          <w:rFonts w:cs="Times New Roman"/>
          <w:i/>
          <w:sz w:val="22"/>
          <w:szCs w:val="22"/>
        </w:rPr>
        <w:t xml:space="preserve">Figure </w:t>
      </w:r>
      <w:r w:rsidR="001603E3">
        <w:rPr>
          <w:rFonts w:cs="Times New Roman"/>
          <w:i/>
          <w:sz w:val="22"/>
          <w:szCs w:val="22"/>
        </w:rPr>
        <w:t>7</w:t>
      </w:r>
      <w:r w:rsidR="001603E3" w:rsidRPr="00164757">
        <w:rPr>
          <w:rFonts w:cs="Times New Roman"/>
          <w:i/>
          <w:sz w:val="22"/>
          <w:szCs w:val="22"/>
        </w:rPr>
        <w:t xml:space="preserve"> </w:t>
      </w:r>
      <w:r w:rsidRPr="00164757">
        <w:rPr>
          <w:rFonts w:cs="Times New Roman"/>
          <w:i/>
          <w:sz w:val="22"/>
          <w:szCs w:val="22"/>
        </w:rPr>
        <w:t xml:space="preserve">– </w:t>
      </w:r>
      <w:r>
        <w:rPr>
          <w:rFonts w:cs="Times New Roman"/>
          <w:i/>
          <w:sz w:val="22"/>
          <w:szCs w:val="22"/>
        </w:rPr>
        <w:t>Scatter in tensile strength results from beam tests as a function of compressive strength</w:t>
      </w:r>
      <w:r w:rsidRPr="00164757">
        <w:rPr>
          <w:rFonts w:cs="Times New Roman"/>
          <w:i/>
          <w:sz w:val="22"/>
          <w:szCs w:val="22"/>
        </w:rPr>
        <w:t>.</w:t>
      </w:r>
    </w:p>
    <w:p w14:paraId="6463BD9F" w14:textId="320ECE53" w:rsidR="00C172D4" w:rsidRDefault="001603E3" w:rsidP="00854A97">
      <w:pPr>
        <w:rPr>
          <w:rFonts w:ascii="Times New Roman" w:eastAsiaTheme="minorEastAsia" w:hAnsi="Times New Roman" w:cs="Times New Roman"/>
        </w:rPr>
      </w:pPr>
      <w:r>
        <w:rPr>
          <w:rFonts w:ascii="Times New Roman" w:eastAsiaTheme="minorEastAsia" w:hAnsi="Times New Roman" w:cs="Times New Roman"/>
        </w:rPr>
        <w:t xml:space="preserve">The load-deflection curve for the unreinforced and reinforced concrete beams is shown in Figure 8.  The unreinforced beam likely followed the same load path initially, but failed as soon as the initial cracking occurred. The reinforced one shows a slight discontinuity when the initial cracking occurred and a slightly lower stiffness as it begins to pick up load again in its cracked condition. The load continuous to increase until </w:t>
      </w:r>
      <w:r w:rsidR="00F15F5F">
        <w:rPr>
          <w:rFonts w:ascii="Times New Roman" w:eastAsiaTheme="minorEastAsia" w:hAnsi="Times New Roman" w:cs="Times New Roman"/>
        </w:rPr>
        <w:t>the concrete begins to yield, when the curve begins to flatten. However, because the steel is very ductile and strain-hardens, the load will continue to increase slightly and failure will occur at very large deformations when the concrete on top crushes.</w:t>
      </w:r>
    </w:p>
    <w:p w14:paraId="7564AB5C" w14:textId="45121B17" w:rsidR="00F15F5F" w:rsidRPr="00F01534" w:rsidRDefault="00F15F5F" w:rsidP="00854A97">
      <w:pPr>
        <w:rPr>
          <w:rFonts w:ascii="Times New Roman" w:eastAsiaTheme="minorEastAsia" w:hAnsi="Times New Roman" w:cs="Times New Roman"/>
          <w:i/>
        </w:rPr>
      </w:pPr>
      <w:r w:rsidRPr="00F01534">
        <w:rPr>
          <w:rFonts w:ascii="Times New Roman" w:eastAsiaTheme="minorEastAsia" w:hAnsi="Times New Roman" w:cs="Times New Roman"/>
          <w:i/>
        </w:rPr>
        <w:t xml:space="preserve">Figure 8 – Comparison of load-deflection curves for </w:t>
      </w:r>
      <w:proofErr w:type="spellStart"/>
      <w:r w:rsidRPr="00F01534">
        <w:rPr>
          <w:rFonts w:ascii="Times New Roman" w:eastAsiaTheme="minorEastAsia" w:hAnsi="Times New Roman" w:cs="Times New Roman"/>
          <w:i/>
        </w:rPr>
        <w:t>unreiforced</w:t>
      </w:r>
      <w:proofErr w:type="spellEnd"/>
      <w:r w:rsidRPr="00F01534">
        <w:rPr>
          <w:rFonts w:ascii="Times New Roman" w:eastAsiaTheme="minorEastAsia" w:hAnsi="Times New Roman" w:cs="Times New Roman"/>
          <w:i/>
        </w:rPr>
        <w:t xml:space="preserve"> and reinforced concrete beams.</w:t>
      </w:r>
    </w:p>
    <w:p w14:paraId="22A453C9" w14:textId="77777777" w:rsidR="001603E3" w:rsidRDefault="001603E3" w:rsidP="00854A97">
      <w:pPr>
        <w:rPr>
          <w:rFonts w:ascii="Times New Roman" w:eastAsiaTheme="minorEastAsia" w:hAnsi="Times New Roman" w:cs="Times New Roman"/>
        </w:rPr>
      </w:pPr>
    </w:p>
    <w:p w14:paraId="7A0D28F7" w14:textId="0FE1AD69" w:rsidR="002C1EE4" w:rsidRPr="00EE1905" w:rsidRDefault="002C1EE4" w:rsidP="00854A97">
      <w:pPr>
        <w:rPr>
          <w:rFonts w:ascii="Times New Roman" w:eastAsiaTheme="minorEastAsia" w:hAnsi="Times New Roman" w:cs="Times New Roman"/>
          <w:b/>
        </w:rPr>
      </w:pPr>
      <w:r w:rsidRPr="00EE1905">
        <w:rPr>
          <w:rFonts w:ascii="Times New Roman" w:eastAsiaTheme="minorEastAsia" w:hAnsi="Times New Roman" w:cs="Times New Roman"/>
          <w:b/>
        </w:rPr>
        <w:t>Summary:</w:t>
      </w:r>
      <w:r w:rsidR="00C310AC" w:rsidRPr="00EE1905">
        <w:rPr>
          <w:rFonts w:ascii="Times New Roman" w:eastAsiaTheme="minorEastAsia" w:hAnsi="Times New Roman" w:cs="Times New Roman"/>
          <w:b/>
        </w:rPr>
        <w:t xml:space="preserve"> </w:t>
      </w:r>
    </w:p>
    <w:p w14:paraId="37FD6A3E" w14:textId="360A4F8B" w:rsidR="00C310AC" w:rsidRDefault="001206F3" w:rsidP="00854A97">
      <w:pPr>
        <w:rPr>
          <w:rFonts w:ascii="Times New Roman" w:eastAsiaTheme="minorEastAsia" w:hAnsi="Times New Roman" w:cs="Times New Roman"/>
        </w:rPr>
      </w:pPr>
      <w:r>
        <w:rPr>
          <w:rFonts w:ascii="Times New Roman" w:eastAsiaTheme="minorEastAsia" w:hAnsi="Times New Roman" w:cs="Times New Roman"/>
        </w:rPr>
        <w:t>The test demonstrated the brittle nature of tensile failures in concrete and showed that the tensile strength is only a fraction (1/8 to 1/12) that of the compressive strength.  Brittle failures of this type could have catastrophic consequences for human safety, and thus all concrete structures need to be reinforced with steel (or similar) bars to take tensile forces.  A comparison of the load-deformation curve for the unreinforced and reinforced beams indicate not only that the latter posse</w:t>
      </w:r>
      <w:r w:rsidR="00AC3B34">
        <w:rPr>
          <w:rFonts w:ascii="Times New Roman" w:eastAsiaTheme="minorEastAsia" w:hAnsi="Times New Roman" w:cs="Times New Roman"/>
        </w:rPr>
        <w:t>s</w:t>
      </w:r>
      <w:r>
        <w:rPr>
          <w:rFonts w:ascii="Times New Roman" w:eastAsiaTheme="minorEastAsia" w:hAnsi="Times New Roman" w:cs="Times New Roman"/>
        </w:rPr>
        <w:t>ses greater strength but also large deformation capacity.</w:t>
      </w:r>
    </w:p>
    <w:p w14:paraId="465FA02A" w14:textId="77777777" w:rsidR="00BD7D09" w:rsidRDefault="00BD7D09" w:rsidP="00854A97">
      <w:pPr>
        <w:rPr>
          <w:rFonts w:ascii="Times New Roman" w:eastAsiaTheme="minorEastAsia" w:hAnsi="Times New Roman" w:cs="Times New Roman"/>
        </w:rPr>
      </w:pPr>
    </w:p>
    <w:p w14:paraId="3D024E0E" w14:textId="36640BB8" w:rsidR="0016039E" w:rsidRPr="00EE1905" w:rsidRDefault="004F29F7" w:rsidP="0016039E">
      <w:pPr>
        <w:outlineLvl w:val="0"/>
        <w:rPr>
          <w:rFonts w:ascii="Times New Roman" w:hAnsi="Times New Roman" w:cs="Times New Roman"/>
          <w:b/>
        </w:rPr>
      </w:pPr>
      <w:r w:rsidRPr="00EE1905">
        <w:rPr>
          <w:rFonts w:ascii="Times New Roman" w:hAnsi="Times New Roman" w:cs="Times New Roman"/>
          <w:b/>
        </w:rPr>
        <w:t>Applications:</w:t>
      </w:r>
    </w:p>
    <w:p w14:paraId="50CBD563" w14:textId="1D8894C3" w:rsidR="00A37741" w:rsidRPr="00EE1905" w:rsidRDefault="00AC3B34" w:rsidP="0016039E">
      <w:pPr>
        <w:outlineLvl w:val="0"/>
        <w:rPr>
          <w:rFonts w:ascii="Times New Roman" w:hAnsi="Times New Roman" w:cs="Times New Roman"/>
          <w:b/>
        </w:rPr>
      </w:pPr>
      <w:r>
        <w:rPr>
          <w:rFonts w:ascii="Times New Roman" w:hAnsi="Times New Roman" w:cs="Times New Roman"/>
        </w:rPr>
        <w:t xml:space="preserve">The key to the safety and long-term performance of concrete structures is to provide steel reinforcement in areas of high tensile and shear stresses.   In general, the amount of steel necessary to reach this goal is small, on the order of 1%-1.5% of the area of the concrete cross section.  This small amount means that concrete structures can be economical, safe and provide good serviceability.  In addition, the ability to cast concrete into any desired form gives architect great leeway in developing aesthetically pleasing structures (Figure </w:t>
      </w:r>
      <w:r w:rsidR="00BD7D09">
        <w:rPr>
          <w:rFonts w:ascii="Times New Roman" w:hAnsi="Times New Roman" w:cs="Times New Roman"/>
        </w:rPr>
        <w:t>9</w:t>
      </w:r>
      <w:r>
        <w:rPr>
          <w:rFonts w:ascii="Times New Roman" w:hAnsi="Times New Roman" w:cs="Times New Roman"/>
        </w:rPr>
        <w:t xml:space="preserve">).  </w:t>
      </w:r>
    </w:p>
    <w:p w14:paraId="73AAC812" w14:textId="1BBFB56A" w:rsidR="006458CC" w:rsidRPr="00E3159E" w:rsidRDefault="006458CC" w:rsidP="006458CC">
      <w:pPr>
        <w:jc w:val="center"/>
        <w:rPr>
          <w:i/>
        </w:rPr>
      </w:pPr>
      <w:r w:rsidRPr="00E3159E">
        <w:rPr>
          <w:i/>
        </w:rPr>
        <w:t xml:space="preserve">Figure </w:t>
      </w:r>
      <w:r w:rsidR="00BD7D09">
        <w:rPr>
          <w:i/>
        </w:rPr>
        <w:t>9</w:t>
      </w:r>
      <w:r w:rsidR="00BD7D09" w:rsidRPr="00E3159E">
        <w:rPr>
          <w:i/>
        </w:rPr>
        <w:t xml:space="preserve"> </w:t>
      </w:r>
      <w:r w:rsidRPr="00E3159E">
        <w:rPr>
          <w:i/>
        </w:rPr>
        <w:t>– Virginia Tech Stadium (Blacksburg, VA)</w:t>
      </w:r>
    </w:p>
    <w:p w14:paraId="5F1B5FBB" w14:textId="77777777" w:rsidR="004F29F7" w:rsidRPr="00EE1905" w:rsidRDefault="004F29F7" w:rsidP="0016039E">
      <w:pPr>
        <w:outlineLvl w:val="0"/>
        <w:rPr>
          <w:rFonts w:ascii="Times New Roman" w:hAnsi="Times New Roman" w:cs="Times New Roman"/>
          <w:b/>
          <w:u w:val="single"/>
        </w:rPr>
      </w:pPr>
    </w:p>
    <w:sectPr w:rsidR="004F29F7" w:rsidRPr="00EE1905" w:rsidSect="000A181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User 1" w:date="2016-12-13T19:56:00Z" w:initials="MOU">
    <w:p w14:paraId="69400EA5" w14:textId="77777777" w:rsidR="003762AF" w:rsidRDefault="003762AF" w:rsidP="00C310AC">
      <w:pPr>
        <w:pStyle w:val="CommentText"/>
      </w:pPr>
      <w:r>
        <w:rPr>
          <w:rStyle w:val="CommentReference"/>
        </w:rPr>
        <w:annotationRef/>
      </w:r>
      <w:r>
        <w:t>Note that we will need to wait for the actual tests that will be filmed to enter this data; otherwise it will all seems contrived.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400EA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B0B896" w14:textId="77777777" w:rsidR="00C02158" w:rsidRDefault="00C02158" w:rsidP="006B2493">
      <w:r>
        <w:separator/>
      </w:r>
    </w:p>
  </w:endnote>
  <w:endnote w:type="continuationSeparator" w:id="0">
    <w:p w14:paraId="2D3907F7" w14:textId="77777777" w:rsidR="00C02158" w:rsidRDefault="00C02158" w:rsidP="006B2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5D5AAD" w14:textId="77777777" w:rsidR="00C02158" w:rsidRDefault="00C02158" w:rsidP="006B2493">
      <w:r>
        <w:separator/>
      </w:r>
    </w:p>
  </w:footnote>
  <w:footnote w:type="continuationSeparator" w:id="0">
    <w:p w14:paraId="3D1F09ED" w14:textId="77777777" w:rsidR="00C02158" w:rsidRDefault="00C02158" w:rsidP="006B249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617A3C"/>
    <w:multiLevelType w:val="hybridMultilevel"/>
    <w:tmpl w:val="2EEC9FCC"/>
    <w:lvl w:ilvl="0" w:tplc="0409000F">
      <w:start w:val="1"/>
      <w:numFmt w:val="decimal"/>
      <w:lvlText w:val="%1."/>
      <w:lvlJc w:val="left"/>
      <w:pPr>
        <w:ind w:left="838" w:hanging="360"/>
      </w:p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2">
    <w:nsid w:val="09AB10E0"/>
    <w:multiLevelType w:val="hybridMultilevel"/>
    <w:tmpl w:val="4D6819A2"/>
    <w:lvl w:ilvl="0" w:tplc="ABEAC688">
      <w:start w:val="1"/>
      <w:numFmt w:val="decimal"/>
      <w:lvlText w:val="2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017328"/>
    <w:multiLevelType w:val="singleLevel"/>
    <w:tmpl w:val="213658CA"/>
    <w:lvl w:ilvl="0">
      <w:start w:val="1"/>
      <w:numFmt w:val="decimal"/>
      <w:lvlText w:val="%1."/>
      <w:legacy w:legacy="1" w:legacySpace="0" w:legacyIndent="360"/>
      <w:lvlJc w:val="left"/>
      <w:pPr>
        <w:ind w:left="360" w:hanging="360"/>
      </w:pPr>
    </w:lvl>
  </w:abstractNum>
  <w:abstractNum w:abstractNumId="4">
    <w:nsid w:val="129F21C5"/>
    <w:multiLevelType w:val="hybridMultilevel"/>
    <w:tmpl w:val="FB185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D46829"/>
    <w:multiLevelType w:val="hybridMultilevel"/>
    <w:tmpl w:val="8E9220A8"/>
    <w:lvl w:ilvl="0" w:tplc="28E401AE">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4022B7"/>
    <w:multiLevelType w:val="multilevel"/>
    <w:tmpl w:val="122C8B76"/>
    <w:lvl w:ilvl="0">
      <w:start w:val="6"/>
      <w:numFmt w:val="decimal"/>
      <w:lvlText w:val="(%1)"/>
      <w:lvlJc w:val="left"/>
      <w:pPr>
        <w:ind w:left="509" w:hanging="509"/>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7">
    <w:nsid w:val="19A6375A"/>
    <w:multiLevelType w:val="hybridMultilevel"/>
    <w:tmpl w:val="BD82B75E"/>
    <w:lvl w:ilvl="0" w:tplc="A37A145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841F6A"/>
    <w:multiLevelType w:val="hybridMultilevel"/>
    <w:tmpl w:val="9732F5A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9">
    <w:nsid w:val="20C84ABC"/>
    <w:multiLevelType w:val="multilevel"/>
    <w:tmpl w:val="DA0EE93A"/>
    <w:lvl w:ilvl="0">
      <w:start w:val="6"/>
      <w:numFmt w:val="decimal"/>
      <w:lvlText w:val="%1"/>
      <w:lvlJc w:val="left"/>
      <w:pPr>
        <w:ind w:left="624" w:hanging="475"/>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070" w:hanging="360"/>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10">
    <w:nsid w:val="230F3EEC"/>
    <w:multiLevelType w:val="singleLevel"/>
    <w:tmpl w:val="66E264F6"/>
    <w:lvl w:ilvl="0">
      <w:start w:val="3"/>
      <w:numFmt w:val="decimal"/>
      <w:lvlText w:val="%1."/>
      <w:lvlJc w:val="left"/>
      <w:pPr>
        <w:tabs>
          <w:tab w:val="num" w:pos="720"/>
        </w:tabs>
        <w:ind w:left="720" w:hanging="720"/>
      </w:pPr>
      <w:rPr>
        <w:rFonts w:hint="default"/>
      </w:rPr>
    </w:lvl>
  </w:abstractNum>
  <w:abstractNum w:abstractNumId="11">
    <w:nsid w:val="25D77323"/>
    <w:multiLevelType w:val="hybridMultilevel"/>
    <w:tmpl w:val="4ADAECE6"/>
    <w:lvl w:ilvl="0" w:tplc="E480C2A2">
      <w:start w:val="1"/>
      <w:numFmt w:val="decimal"/>
      <w:lvlText w:val="2.%1"/>
      <w:lvlJc w:val="left"/>
      <w:pPr>
        <w:ind w:left="4680" w:hanging="360"/>
      </w:pPr>
      <w:rPr>
        <w:rFonts w:ascii="Times New Roman" w:hAnsi="Times New Roman" w:cs="Times New Roman"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2">
    <w:nsid w:val="272E4C97"/>
    <w:multiLevelType w:val="hybridMultilevel"/>
    <w:tmpl w:val="F066421A"/>
    <w:lvl w:ilvl="0" w:tplc="144CF5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7858CD"/>
    <w:multiLevelType w:val="hybridMultilevel"/>
    <w:tmpl w:val="FFC0F98A"/>
    <w:lvl w:ilvl="0" w:tplc="A9A833F4">
      <w:start w:val="1"/>
      <w:numFmt w:val="decimal"/>
      <w:lvlText w:val="3.%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010531"/>
    <w:multiLevelType w:val="hybridMultilevel"/>
    <w:tmpl w:val="A4A034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D6B15D9"/>
    <w:multiLevelType w:val="multilevel"/>
    <w:tmpl w:val="0096B298"/>
    <w:lvl w:ilvl="0">
      <w:start w:val="6"/>
      <w:numFmt w:val="decimal"/>
      <w:lvlText w:val="%1"/>
      <w:lvlJc w:val="left"/>
      <w:pPr>
        <w:ind w:left="624" w:hanging="475"/>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16">
    <w:nsid w:val="2F741F99"/>
    <w:multiLevelType w:val="hybridMultilevel"/>
    <w:tmpl w:val="225436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54264D"/>
    <w:multiLevelType w:val="multilevel"/>
    <w:tmpl w:val="F7EE16D4"/>
    <w:lvl w:ilvl="0">
      <w:start w:val="1"/>
      <w:numFmt w:val="none"/>
      <w:lvlText w:val="6)"/>
      <w:lvlJc w:val="left"/>
      <w:pPr>
        <w:ind w:left="1152" w:hanging="432"/>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18">
    <w:nsid w:val="333B0FE0"/>
    <w:multiLevelType w:val="multilevel"/>
    <w:tmpl w:val="7A0822DC"/>
    <w:lvl w:ilvl="0">
      <w:start w:val="6"/>
      <w:numFmt w:val="decimal"/>
      <w:lvlText w:val="%1"/>
      <w:lvlJc w:val="left"/>
      <w:pPr>
        <w:ind w:left="624" w:hanging="475"/>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1152" w:hanging="432"/>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19">
    <w:nsid w:val="441F17DB"/>
    <w:multiLevelType w:val="hybridMultilevel"/>
    <w:tmpl w:val="CD885D94"/>
    <w:lvl w:ilvl="0" w:tplc="BB52DE6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EB29E3"/>
    <w:multiLevelType w:val="multilevel"/>
    <w:tmpl w:val="95A8D350"/>
    <w:lvl w:ilvl="0">
      <w:start w:val="1"/>
      <w:numFmt w:val="decimal"/>
      <w:lvlText w:val="2.%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255587F"/>
    <w:multiLevelType w:val="hybridMultilevel"/>
    <w:tmpl w:val="9C54E34E"/>
    <w:lvl w:ilvl="0" w:tplc="983EEF8A">
      <w:start w:val="1"/>
      <w:numFmt w:val="decimal"/>
      <w:lvlText w:val="2.%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C16BD4"/>
    <w:multiLevelType w:val="multilevel"/>
    <w:tmpl w:val="B7EA32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DA66704"/>
    <w:multiLevelType w:val="hybridMultilevel"/>
    <w:tmpl w:val="95A8D350"/>
    <w:lvl w:ilvl="0" w:tplc="983EEF8A">
      <w:start w:val="1"/>
      <w:numFmt w:val="decimal"/>
      <w:lvlText w:val="2.%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DA27E5"/>
    <w:multiLevelType w:val="hybridMultilevel"/>
    <w:tmpl w:val="ECBA2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7E7A9F"/>
    <w:multiLevelType w:val="multilevel"/>
    <w:tmpl w:val="0096B298"/>
    <w:lvl w:ilvl="0">
      <w:start w:val="6"/>
      <w:numFmt w:val="decimal"/>
      <w:lvlText w:val="%1"/>
      <w:lvlJc w:val="left"/>
      <w:pPr>
        <w:ind w:left="624" w:hanging="475"/>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26">
    <w:nsid w:val="61000646"/>
    <w:multiLevelType w:val="hybridMultilevel"/>
    <w:tmpl w:val="B0ECE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341C7F"/>
    <w:multiLevelType w:val="multilevel"/>
    <w:tmpl w:val="D7AC82EA"/>
    <w:lvl w:ilvl="0">
      <w:start w:val="6"/>
      <w:numFmt w:val="decimal"/>
      <w:lvlText w:val="%1"/>
      <w:lvlJc w:val="left"/>
      <w:pPr>
        <w:ind w:left="624" w:hanging="475"/>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1152" w:hanging="432"/>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28">
    <w:nsid w:val="699C62AE"/>
    <w:multiLevelType w:val="hybridMultilevel"/>
    <w:tmpl w:val="C6F2C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C85D32"/>
    <w:multiLevelType w:val="multilevel"/>
    <w:tmpl w:val="0096B298"/>
    <w:lvl w:ilvl="0">
      <w:start w:val="6"/>
      <w:numFmt w:val="decimal"/>
      <w:lvlText w:val="%1"/>
      <w:lvlJc w:val="left"/>
      <w:pPr>
        <w:ind w:left="624" w:hanging="475"/>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30">
    <w:nsid w:val="6B061517"/>
    <w:multiLevelType w:val="singleLevel"/>
    <w:tmpl w:val="A37A145C"/>
    <w:lvl w:ilvl="0">
      <w:start w:val="1"/>
      <w:numFmt w:val="decimal"/>
      <w:lvlText w:val="1.%1"/>
      <w:lvlJc w:val="left"/>
      <w:pPr>
        <w:ind w:left="720" w:hanging="720"/>
      </w:pPr>
      <w:rPr>
        <w:rFonts w:hint="default"/>
      </w:rPr>
    </w:lvl>
  </w:abstractNum>
  <w:abstractNum w:abstractNumId="31">
    <w:nsid w:val="6D9A0DA1"/>
    <w:multiLevelType w:val="hybridMultilevel"/>
    <w:tmpl w:val="CD885D94"/>
    <w:lvl w:ilvl="0" w:tplc="BB52DE6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774FCE"/>
    <w:multiLevelType w:val="multilevel"/>
    <w:tmpl w:val="15687468"/>
    <w:lvl w:ilvl="0">
      <w:start w:val="6"/>
      <w:numFmt w:val="decimal"/>
      <w:lvlText w:val="%1)"/>
      <w:lvlJc w:val="left"/>
      <w:pPr>
        <w:ind w:left="1152" w:hanging="432"/>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33">
    <w:nsid w:val="75260C85"/>
    <w:multiLevelType w:val="hybridMultilevel"/>
    <w:tmpl w:val="FA205A6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98C3808"/>
    <w:multiLevelType w:val="multilevel"/>
    <w:tmpl w:val="C52A628E"/>
    <w:lvl w:ilvl="0">
      <w:start w:val="6"/>
      <w:numFmt w:val="decimal"/>
      <w:lvlText w:val="%1"/>
      <w:lvlJc w:val="left"/>
      <w:pPr>
        <w:ind w:left="624" w:hanging="475"/>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1152" w:hanging="432"/>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num w:numId="1">
    <w:abstractNumId w:val="22"/>
  </w:num>
  <w:num w:numId="2">
    <w:abstractNumId w:val="8"/>
  </w:num>
  <w:num w:numId="3">
    <w:abstractNumId w:val="16"/>
  </w:num>
  <w:num w:numId="4">
    <w:abstractNumId w:val="28"/>
  </w:num>
  <w:num w:numId="5">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6">
    <w:abstractNumId w:val="3"/>
  </w:num>
  <w:num w:numId="7">
    <w:abstractNumId w:val="3"/>
    <w:lvlOverride w:ilvl="0">
      <w:lvl w:ilvl="0">
        <w:start w:val="1"/>
        <w:numFmt w:val="decimal"/>
        <w:lvlText w:val="%1."/>
        <w:legacy w:legacy="1" w:legacySpace="0" w:legacyIndent="360"/>
        <w:lvlJc w:val="left"/>
        <w:pPr>
          <w:ind w:left="360" w:hanging="360"/>
        </w:pPr>
      </w:lvl>
    </w:lvlOverride>
  </w:num>
  <w:num w:numId="8">
    <w:abstractNumId w:val="1"/>
  </w:num>
  <w:num w:numId="9">
    <w:abstractNumId w:val="14"/>
  </w:num>
  <w:num w:numId="10">
    <w:abstractNumId w:val="33"/>
  </w:num>
  <w:num w:numId="11">
    <w:abstractNumId w:val="18"/>
  </w:num>
  <w:num w:numId="12">
    <w:abstractNumId w:val="12"/>
  </w:num>
  <w:num w:numId="13">
    <w:abstractNumId w:val="27"/>
  </w:num>
  <w:num w:numId="14">
    <w:abstractNumId w:val="29"/>
  </w:num>
  <w:num w:numId="15">
    <w:abstractNumId w:val="32"/>
  </w:num>
  <w:num w:numId="16">
    <w:abstractNumId w:val="30"/>
  </w:num>
  <w:num w:numId="17">
    <w:abstractNumId w:val="30"/>
    <w:lvlOverride w:ilvl="0">
      <w:lvl w:ilvl="0">
        <w:start w:val="1"/>
        <w:numFmt w:val="decimal"/>
        <w:lvlText w:val="1.%1"/>
        <w:lvlJc w:val="left"/>
        <w:pPr>
          <w:ind w:left="720" w:hanging="720"/>
        </w:pPr>
        <w:rPr>
          <w:rFonts w:hint="default"/>
        </w:rPr>
      </w:lvl>
    </w:lvlOverride>
  </w:num>
  <w:num w:numId="18">
    <w:abstractNumId w:val="10"/>
  </w:num>
  <w:num w:numId="19">
    <w:abstractNumId w:val="26"/>
  </w:num>
  <w:num w:numId="20">
    <w:abstractNumId w:val="11"/>
  </w:num>
  <w:num w:numId="21">
    <w:abstractNumId w:val="24"/>
  </w:num>
  <w:num w:numId="22">
    <w:abstractNumId w:val="4"/>
  </w:num>
  <w:num w:numId="23">
    <w:abstractNumId w:val="25"/>
  </w:num>
  <w:num w:numId="24">
    <w:abstractNumId w:val="9"/>
  </w:num>
  <w:num w:numId="25">
    <w:abstractNumId w:val="34"/>
  </w:num>
  <w:num w:numId="26">
    <w:abstractNumId w:val="15"/>
  </w:num>
  <w:num w:numId="27">
    <w:abstractNumId w:val="6"/>
  </w:num>
  <w:num w:numId="28">
    <w:abstractNumId w:val="17"/>
  </w:num>
  <w:num w:numId="29">
    <w:abstractNumId w:val="21"/>
  </w:num>
  <w:num w:numId="30">
    <w:abstractNumId w:val="2"/>
  </w:num>
  <w:num w:numId="31">
    <w:abstractNumId w:val="7"/>
  </w:num>
  <w:num w:numId="32">
    <w:abstractNumId w:val="23"/>
  </w:num>
  <w:num w:numId="33">
    <w:abstractNumId w:val="20"/>
  </w:num>
  <w:num w:numId="34">
    <w:abstractNumId w:val="13"/>
  </w:num>
  <w:num w:numId="35">
    <w:abstractNumId w:val="19"/>
  </w:num>
  <w:num w:numId="36">
    <w:abstractNumId w:val="31"/>
  </w:num>
  <w:num w:numId="37">
    <w:abstractNumId w:val="5"/>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1">
    <w15:presenceInfo w15:providerId="None" w15:userId="User 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3D6"/>
    <w:rsid w:val="000002E6"/>
    <w:rsid w:val="00015B6D"/>
    <w:rsid w:val="000413EE"/>
    <w:rsid w:val="00044352"/>
    <w:rsid w:val="0004561D"/>
    <w:rsid w:val="00063632"/>
    <w:rsid w:val="00084C8C"/>
    <w:rsid w:val="00086775"/>
    <w:rsid w:val="00095454"/>
    <w:rsid w:val="000A181D"/>
    <w:rsid w:val="000A19ED"/>
    <w:rsid w:val="000B6AB7"/>
    <w:rsid w:val="000C1B31"/>
    <w:rsid w:val="000C70AE"/>
    <w:rsid w:val="000F0917"/>
    <w:rsid w:val="00102BB9"/>
    <w:rsid w:val="00105791"/>
    <w:rsid w:val="0011039C"/>
    <w:rsid w:val="001206F3"/>
    <w:rsid w:val="001223E1"/>
    <w:rsid w:val="0012533F"/>
    <w:rsid w:val="00132613"/>
    <w:rsid w:val="0013666E"/>
    <w:rsid w:val="001411E8"/>
    <w:rsid w:val="001432C1"/>
    <w:rsid w:val="00145FED"/>
    <w:rsid w:val="00153074"/>
    <w:rsid w:val="0016039E"/>
    <w:rsid w:val="001603E3"/>
    <w:rsid w:val="00162825"/>
    <w:rsid w:val="00164C81"/>
    <w:rsid w:val="001926AB"/>
    <w:rsid w:val="001C0F0F"/>
    <w:rsid w:val="001C4D9C"/>
    <w:rsid w:val="001C6017"/>
    <w:rsid w:val="001C769F"/>
    <w:rsid w:val="001E2959"/>
    <w:rsid w:val="002078ED"/>
    <w:rsid w:val="00214783"/>
    <w:rsid w:val="00216D81"/>
    <w:rsid w:val="002442FF"/>
    <w:rsid w:val="002556E9"/>
    <w:rsid w:val="00273D6B"/>
    <w:rsid w:val="0028504D"/>
    <w:rsid w:val="00291E66"/>
    <w:rsid w:val="002B6605"/>
    <w:rsid w:val="002C1EE4"/>
    <w:rsid w:val="002D05F0"/>
    <w:rsid w:val="00301753"/>
    <w:rsid w:val="00311D34"/>
    <w:rsid w:val="003762AF"/>
    <w:rsid w:val="0038290D"/>
    <w:rsid w:val="003908CC"/>
    <w:rsid w:val="003923D3"/>
    <w:rsid w:val="003B75BE"/>
    <w:rsid w:val="003C62A6"/>
    <w:rsid w:val="003D2476"/>
    <w:rsid w:val="003D31B0"/>
    <w:rsid w:val="003E2F94"/>
    <w:rsid w:val="004546B3"/>
    <w:rsid w:val="00460B3C"/>
    <w:rsid w:val="004715AE"/>
    <w:rsid w:val="004925FE"/>
    <w:rsid w:val="004947BE"/>
    <w:rsid w:val="004A11BC"/>
    <w:rsid w:val="004B31C8"/>
    <w:rsid w:val="004C0278"/>
    <w:rsid w:val="004C57DF"/>
    <w:rsid w:val="004E7B2D"/>
    <w:rsid w:val="004F194A"/>
    <w:rsid w:val="004F1C5A"/>
    <w:rsid w:val="004F29F7"/>
    <w:rsid w:val="004F5FFE"/>
    <w:rsid w:val="00512F8A"/>
    <w:rsid w:val="00513043"/>
    <w:rsid w:val="005309F0"/>
    <w:rsid w:val="005333E6"/>
    <w:rsid w:val="005345EE"/>
    <w:rsid w:val="005753CB"/>
    <w:rsid w:val="00580499"/>
    <w:rsid w:val="005829D9"/>
    <w:rsid w:val="0059766B"/>
    <w:rsid w:val="005B2811"/>
    <w:rsid w:val="005D6D19"/>
    <w:rsid w:val="005E0461"/>
    <w:rsid w:val="005E09BF"/>
    <w:rsid w:val="005E526E"/>
    <w:rsid w:val="005F0A73"/>
    <w:rsid w:val="00643499"/>
    <w:rsid w:val="006458CC"/>
    <w:rsid w:val="00653805"/>
    <w:rsid w:val="00655C30"/>
    <w:rsid w:val="0066558B"/>
    <w:rsid w:val="006960A6"/>
    <w:rsid w:val="0069736E"/>
    <w:rsid w:val="006B2493"/>
    <w:rsid w:val="006C7BCA"/>
    <w:rsid w:val="006D4F57"/>
    <w:rsid w:val="006F1CE7"/>
    <w:rsid w:val="006F241F"/>
    <w:rsid w:val="006F39B6"/>
    <w:rsid w:val="00704774"/>
    <w:rsid w:val="00725117"/>
    <w:rsid w:val="007412BD"/>
    <w:rsid w:val="0074498A"/>
    <w:rsid w:val="00762702"/>
    <w:rsid w:val="0076607B"/>
    <w:rsid w:val="00776759"/>
    <w:rsid w:val="00777BAD"/>
    <w:rsid w:val="00782207"/>
    <w:rsid w:val="007823FB"/>
    <w:rsid w:val="00785F6F"/>
    <w:rsid w:val="007B31F4"/>
    <w:rsid w:val="007D132D"/>
    <w:rsid w:val="007D6148"/>
    <w:rsid w:val="00804927"/>
    <w:rsid w:val="00811219"/>
    <w:rsid w:val="0081502F"/>
    <w:rsid w:val="00815ECE"/>
    <w:rsid w:val="008303D4"/>
    <w:rsid w:val="00836FAA"/>
    <w:rsid w:val="00844972"/>
    <w:rsid w:val="00845713"/>
    <w:rsid w:val="008513D6"/>
    <w:rsid w:val="00854A97"/>
    <w:rsid w:val="008612F2"/>
    <w:rsid w:val="008622FA"/>
    <w:rsid w:val="00867C8E"/>
    <w:rsid w:val="00887C3F"/>
    <w:rsid w:val="008A0394"/>
    <w:rsid w:val="008B40B9"/>
    <w:rsid w:val="008D26BE"/>
    <w:rsid w:val="008E11A5"/>
    <w:rsid w:val="008E324B"/>
    <w:rsid w:val="008E4A89"/>
    <w:rsid w:val="00924924"/>
    <w:rsid w:val="00942E8D"/>
    <w:rsid w:val="009430C2"/>
    <w:rsid w:val="00946EFE"/>
    <w:rsid w:val="009516FB"/>
    <w:rsid w:val="00970055"/>
    <w:rsid w:val="00985828"/>
    <w:rsid w:val="00992872"/>
    <w:rsid w:val="00992D18"/>
    <w:rsid w:val="00994E1F"/>
    <w:rsid w:val="009A166C"/>
    <w:rsid w:val="009B56A2"/>
    <w:rsid w:val="00A12149"/>
    <w:rsid w:val="00A3207E"/>
    <w:rsid w:val="00A37741"/>
    <w:rsid w:val="00A464AA"/>
    <w:rsid w:val="00A531AC"/>
    <w:rsid w:val="00A541EE"/>
    <w:rsid w:val="00A73B36"/>
    <w:rsid w:val="00A77F6C"/>
    <w:rsid w:val="00A8028D"/>
    <w:rsid w:val="00A811B2"/>
    <w:rsid w:val="00A9630D"/>
    <w:rsid w:val="00AC3B34"/>
    <w:rsid w:val="00AE2B36"/>
    <w:rsid w:val="00B21E04"/>
    <w:rsid w:val="00B3742D"/>
    <w:rsid w:val="00B51DF1"/>
    <w:rsid w:val="00B87816"/>
    <w:rsid w:val="00BA0950"/>
    <w:rsid w:val="00BA1174"/>
    <w:rsid w:val="00BC3DFB"/>
    <w:rsid w:val="00BD0FBA"/>
    <w:rsid w:val="00BD7D09"/>
    <w:rsid w:val="00BE6908"/>
    <w:rsid w:val="00BF18F8"/>
    <w:rsid w:val="00C02158"/>
    <w:rsid w:val="00C05B91"/>
    <w:rsid w:val="00C172D4"/>
    <w:rsid w:val="00C25D9C"/>
    <w:rsid w:val="00C310AC"/>
    <w:rsid w:val="00C46AA0"/>
    <w:rsid w:val="00C5526B"/>
    <w:rsid w:val="00C57067"/>
    <w:rsid w:val="00C668E4"/>
    <w:rsid w:val="00C75769"/>
    <w:rsid w:val="00C84570"/>
    <w:rsid w:val="00C86495"/>
    <w:rsid w:val="00D15E4A"/>
    <w:rsid w:val="00D213BE"/>
    <w:rsid w:val="00D2301B"/>
    <w:rsid w:val="00D46632"/>
    <w:rsid w:val="00D66CFA"/>
    <w:rsid w:val="00D75CB6"/>
    <w:rsid w:val="00D76AA2"/>
    <w:rsid w:val="00D8089C"/>
    <w:rsid w:val="00D912F9"/>
    <w:rsid w:val="00D946AC"/>
    <w:rsid w:val="00DA761A"/>
    <w:rsid w:val="00DC197B"/>
    <w:rsid w:val="00DD5C7A"/>
    <w:rsid w:val="00DF0C71"/>
    <w:rsid w:val="00E118ED"/>
    <w:rsid w:val="00E11C37"/>
    <w:rsid w:val="00E5322F"/>
    <w:rsid w:val="00E60C0B"/>
    <w:rsid w:val="00E61DB9"/>
    <w:rsid w:val="00E70356"/>
    <w:rsid w:val="00E94EA7"/>
    <w:rsid w:val="00EA5DC6"/>
    <w:rsid w:val="00EE1905"/>
    <w:rsid w:val="00EE1E36"/>
    <w:rsid w:val="00F002F4"/>
    <w:rsid w:val="00F01534"/>
    <w:rsid w:val="00F10064"/>
    <w:rsid w:val="00F153EF"/>
    <w:rsid w:val="00F15B95"/>
    <w:rsid w:val="00F15F5F"/>
    <w:rsid w:val="00F353DF"/>
    <w:rsid w:val="00F439DF"/>
    <w:rsid w:val="00F47B78"/>
    <w:rsid w:val="00F67E77"/>
    <w:rsid w:val="00F8056D"/>
    <w:rsid w:val="00FA1153"/>
    <w:rsid w:val="00FB0807"/>
    <w:rsid w:val="00FC3DF0"/>
    <w:rsid w:val="00FF42B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0148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18F8"/>
    <w:pPr>
      <w:spacing w:before="120" w:after="120"/>
    </w:pPr>
  </w:style>
  <w:style w:type="paragraph" w:styleId="Heading1">
    <w:name w:val="heading 1"/>
    <w:basedOn w:val="Normal"/>
    <w:next w:val="Normal"/>
    <w:link w:val="Heading1Char"/>
    <w:autoRedefine/>
    <w:uiPriority w:val="9"/>
    <w:qFormat/>
    <w:rsid w:val="00105791"/>
    <w:pPr>
      <w:keepNext/>
      <w:keepLines/>
      <w:spacing w:before="240"/>
      <w:ind w:left="360"/>
      <w:jc w:val="center"/>
      <w:outlineLvl w:val="0"/>
    </w:pPr>
    <w:rPr>
      <w:rFonts w:ascii="Times New Roman" w:eastAsiaTheme="majorEastAsia" w:hAnsi="Times New Roman"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5791"/>
    <w:rPr>
      <w:rFonts w:ascii="Times New Roman" w:eastAsiaTheme="majorEastAsia" w:hAnsi="Times New Roman" w:cs="Times New Roman"/>
      <w:i/>
    </w:rPr>
  </w:style>
  <w:style w:type="paragraph" w:styleId="ListParagraph">
    <w:name w:val="List Paragraph"/>
    <w:basedOn w:val="Normal"/>
    <w:uiPriority w:val="1"/>
    <w:qFormat/>
    <w:rsid w:val="006D4F57"/>
    <w:pPr>
      <w:ind w:left="720"/>
      <w:contextualSpacing/>
    </w:pPr>
  </w:style>
  <w:style w:type="paragraph" w:styleId="FootnoteText">
    <w:name w:val="footnote text"/>
    <w:basedOn w:val="Normal"/>
    <w:link w:val="FootnoteTextChar"/>
    <w:uiPriority w:val="99"/>
    <w:unhideWhenUsed/>
    <w:rsid w:val="006B2493"/>
  </w:style>
  <w:style w:type="character" w:customStyle="1" w:styleId="FootnoteTextChar">
    <w:name w:val="Footnote Text Char"/>
    <w:basedOn w:val="DefaultParagraphFont"/>
    <w:link w:val="FootnoteText"/>
    <w:uiPriority w:val="99"/>
    <w:rsid w:val="006B2493"/>
  </w:style>
  <w:style w:type="character" w:styleId="FootnoteReference">
    <w:name w:val="footnote reference"/>
    <w:basedOn w:val="DefaultParagraphFont"/>
    <w:uiPriority w:val="99"/>
    <w:unhideWhenUsed/>
    <w:rsid w:val="006B2493"/>
    <w:rPr>
      <w:vertAlign w:val="superscript"/>
    </w:rPr>
  </w:style>
  <w:style w:type="character" w:styleId="PlaceholderText">
    <w:name w:val="Placeholder Text"/>
    <w:basedOn w:val="DefaultParagraphFont"/>
    <w:uiPriority w:val="99"/>
    <w:semiHidden/>
    <w:rsid w:val="00C84570"/>
    <w:rPr>
      <w:color w:val="808080"/>
    </w:rPr>
  </w:style>
  <w:style w:type="paragraph" w:styleId="BodyTextIndent">
    <w:name w:val="Body Text Indent"/>
    <w:basedOn w:val="Normal"/>
    <w:link w:val="BodyTextIndentChar"/>
    <w:rsid w:val="0028504D"/>
    <w:pPr>
      <w:spacing w:before="0" w:after="0"/>
      <w:ind w:left="1080" w:hanging="360"/>
    </w:pPr>
    <w:rPr>
      <w:rFonts w:ascii="Times New Roman" w:eastAsia="Times New Roman" w:hAnsi="Times New Roman" w:cs="Times New Roman"/>
      <w:szCs w:val="20"/>
      <w:lang w:eastAsia="ko-KR"/>
    </w:rPr>
  </w:style>
  <w:style w:type="character" w:customStyle="1" w:styleId="BodyTextIndentChar">
    <w:name w:val="Body Text Indent Char"/>
    <w:basedOn w:val="DefaultParagraphFont"/>
    <w:link w:val="BodyTextIndent"/>
    <w:rsid w:val="0028504D"/>
    <w:rPr>
      <w:rFonts w:ascii="Times New Roman" w:eastAsia="Times New Roman" w:hAnsi="Times New Roman" w:cs="Times New Roman"/>
      <w:szCs w:val="20"/>
      <w:lang w:eastAsia="ko-KR"/>
    </w:rPr>
  </w:style>
  <w:style w:type="paragraph" w:styleId="BodyText">
    <w:name w:val="Body Text"/>
    <w:basedOn w:val="Normal"/>
    <w:link w:val="BodyTextChar"/>
    <w:rsid w:val="0028504D"/>
    <w:pPr>
      <w:spacing w:before="0" w:after="0"/>
      <w:jc w:val="both"/>
    </w:pPr>
    <w:rPr>
      <w:rFonts w:ascii="Times New Roman" w:eastAsia="Times New Roman" w:hAnsi="Times New Roman" w:cs="Times New Roman"/>
      <w:sz w:val="22"/>
      <w:szCs w:val="20"/>
      <w:lang w:eastAsia="ko-KR"/>
    </w:rPr>
  </w:style>
  <w:style w:type="character" w:customStyle="1" w:styleId="BodyTextChar">
    <w:name w:val="Body Text Char"/>
    <w:basedOn w:val="DefaultParagraphFont"/>
    <w:link w:val="BodyText"/>
    <w:rsid w:val="0028504D"/>
    <w:rPr>
      <w:rFonts w:ascii="Times New Roman" w:eastAsia="Times New Roman" w:hAnsi="Times New Roman" w:cs="Times New Roman"/>
      <w:sz w:val="22"/>
      <w:szCs w:val="20"/>
      <w:lang w:eastAsia="ko-KR"/>
    </w:rPr>
  </w:style>
  <w:style w:type="paragraph" w:styleId="BodyTextIndent3">
    <w:name w:val="Body Text Indent 3"/>
    <w:basedOn w:val="Normal"/>
    <w:link w:val="BodyTextIndent3Char"/>
    <w:uiPriority w:val="99"/>
    <w:unhideWhenUsed/>
    <w:rsid w:val="0016039E"/>
    <w:pPr>
      <w:ind w:left="360"/>
    </w:pPr>
    <w:rPr>
      <w:sz w:val="16"/>
      <w:szCs w:val="16"/>
    </w:rPr>
  </w:style>
  <w:style w:type="character" w:customStyle="1" w:styleId="BodyTextIndent3Char">
    <w:name w:val="Body Text Indent 3 Char"/>
    <w:basedOn w:val="DefaultParagraphFont"/>
    <w:link w:val="BodyTextIndent3"/>
    <w:uiPriority w:val="99"/>
    <w:rsid w:val="0016039E"/>
    <w:rPr>
      <w:sz w:val="16"/>
      <w:szCs w:val="16"/>
    </w:rPr>
  </w:style>
  <w:style w:type="character" w:styleId="CommentReference">
    <w:name w:val="annotation reference"/>
    <w:basedOn w:val="DefaultParagraphFont"/>
    <w:uiPriority w:val="99"/>
    <w:semiHidden/>
    <w:unhideWhenUsed/>
    <w:rsid w:val="00C310AC"/>
    <w:rPr>
      <w:sz w:val="18"/>
      <w:szCs w:val="18"/>
    </w:rPr>
  </w:style>
  <w:style w:type="paragraph" w:styleId="CommentText">
    <w:name w:val="annotation text"/>
    <w:basedOn w:val="Normal"/>
    <w:link w:val="CommentTextChar"/>
    <w:uiPriority w:val="99"/>
    <w:semiHidden/>
    <w:unhideWhenUsed/>
    <w:rsid w:val="00C310AC"/>
  </w:style>
  <w:style w:type="character" w:customStyle="1" w:styleId="CommentTextChar">
    <w:name w:val="Comment Text Char"/>
    <w:basedOn w:val="DefaultParagraphFont"/>
    <w:link w:val="CommentText"/>
    <w:uiPriority w:val="99"/>
    <w:semiHidden/>
    <w:rsid w:val="00C310AC"/>
  </w:style>
  <w:style w:type="paragraph" w:styleId="CommentSubject">
    <w:name w:val="annotation subject"/>
    <w:basedOn w:val="CommentText"/>
    <w:next w:val="CommentText"/>
    <w:link w:val="CommentSubjectChar"/>
    <w:uiPriority w:val="99"/>
    <w:semiHidden/>
    <w:unhideWhenUsed/>
    <w:rsid w:val="00C310AC"/>
    <w:rPr>
      <w:b/>
      <w:bCs/>
      <w:sz w:val="20"/>
      <w:szCs w:val="20"/>
    </w:rPr>
  </w:style>
  <w:style w:type="character" w:customStyle="1" w:styleId="CommentSubjectChar">
    <w:name w:val="Comment Subject Char"/>
    <w:basedOn w:val="CommentTextChar"/>
    <w:link w:val="CommentSubject"/>
    <w:uiPriority w:val="99"/>
    <w:semiHidden/>
    <w:rsid w:val="00C310AC"/>
    <w:rPr>
      <w:b/>
      <w:bCs/>
      <w:sz w:val="20"/>
      <w:szCs w:val="20"/>
    </w:rPr>
  </w:style>
  <w:style w:type="paragraph" w:styleId="BalloonText">
    <w:name w:val="Balloon Text"/>
    <w:basedOn w:val="Normal"/>
    <w:link w:val="BalloonTextChar"/>
    <w:uiPriority w:val="99"/>
    <w:semiHidden/>
    <w:unhideWhenUsed/>
    <w:rsid w:val="00C310AC"/>
    <w:pPr>
      <w:spacing w:before="0"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310A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125071">
      <w:bodyDiv w:val="1"/>
      <w:marLeft w:val="0"/>
      <w:marRight w:val="0"/>
      <w:marTop w:val="0"/>
      <w:marBottom w:val="0"/>
      <w:divBdr>
        <w:top w:val="none" w:sz="0" w:space="0" w:color="auto"/>
        <w:left w:val="none" w:sz="0" w:space="0" w:color="auto"/>
        <w:bottom w:val="none" w:sz="0" w:space="0" w:color="auto"/>
        <w:right w:val="none" w:sz="0" w:space="0" w:color="auto"/>
      </w:divBdr>
    </w:div>
    <w:div w:id="8721169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8383BAE-4325-374A-8145-459587BE2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1930</Words>
  <Characters>11005</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12910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1</dc:creator>
  <cp:lastModifiedBy>Amy Barrett</cp:lastModifiedBy>
  <cp:revision>2</cp:revision>
  <cp:lastPrinted>2017-03-09T14:12:00Z</cp:lastPrinted>
  <dcterms:created xsi:type="dcterms:W3CDTF">2017-03-18T11:27:00Z</dcterms:created>
  <dcterms:modified xsi:type="dcterms:W3CDTF">2017-03-18T11:27:00Z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